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BodyText"/>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AF55FF" w:rsidP="00B46D58">
      <w:pPr>
        <w:pStyle w:val="BodyTextIndent"/>
        <w:widowControl w:val="0"/>
        <w:spacing w:after="160" w:line="240" w:lineRule="auto"/>
        <w:ind w:firstLine="0"/>
        <w:jc w:val="center"/>
        <w:rPr>
          <w:rFonts w:ascii="GHEA Grapalat" w:hAnsi="GHEA Grapalat"/>
          <w:i w:val="0"/>
          <w:sz w:val="24"/>
          <w:szCs w:val="24"/>
        </w:rPr>
      </w:pPr>
      <w:r w:rsidRPr="00AF55FF">
        <w:rPr>
          <w:rFonts w:ascii="GHEA Grapalat" w:hAnsi="GHEA Grapalat"/>
          <w:i w:val="0"/>
          <w:sz w:val="24"/>
          <w:szCs w:val="24"/>
        </w:rPr>
        <w:t>О ЗАПРОСЕ КОТИРОВОК</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A19FC" w:rsidRPr="00DA19FC">
        <w:rPr>
          <w:rFonts w:ascii="GHEA Grapalat" w:hAnsi="GHEA Grapalat"/>
          <w:i w:val="0"/>
          <w:sz w:val="24"/>
          <w:szCs w:val="24"/>
        </w:rPr>
        <w:t>26</w:t>
      </w:r>
      <w:r w:rsidRPr="009044F1">
        <w:rPr>
          <w:rFonts w:ascii="GHEA Grapalat" w:hAnsi="GHEA Grapalat"/>
          <w:i w:val="0"/>
          <w:sz w:val="24"/>
          <w:szCs w:val="24"/>
        </w:rPr>
        <w:t>" "</w:t>
      </w:r>
      <w:r w:rsidR="00AF55FF" w:rsidRPr="00AF55FF">
        <w:rPr>
          <w:rFonts w:ascii="GHEA Grapalat" w:hAnsi="GHEA Grapalat"/>
          <w:i w:val="0"/>
          <w:sz w:val="24"/>
          <w:szCs w:val="24"/>
        </w:rPr>
        <w:t>11</w:t>
      </w:r>
      <w:r w:rsidRPr="009044F1">
        <w:rPr>
          <w:rFonts w:ascii="GHEA Grapalat" w:hAnsi="GHEA Grapalat"/>
          <w:i w:val="0"/>
          <w:sz w:val="24"/>
          <w:szCs w:val="24"/>
        </w:rPr>
        <w:t>" 20</w:t>
      </w:r>
      <w:r w:rsidR="00AF55FF" w:rsidRPr="00AF55FF">
        <w:rPr>
          <w:rFonts w:ascii="GHEA Grapalat" w:hAnsi="GHEA Grapalat"/>
          <w:i w:val="0"/>
          <w:sz w:val="24"/>
          <w:szCs w:val="24"/>
        </w:rPr>
        <w:t>2</w:t>
      </w:r>
      <w:r w:rsidR="00110473">
        <w:rPr>
          <w:rFonts w:ascii="GHEA Grapalat" w:hAnsi="GHEA Grapalat"/>
          <w:i w:val="0"/>
          <w:sz w:val="24"/>
          <w:szCs w:val="24"/>
          <w:lang w:val="hy-AM"/>
        </w:rPr>
        <w:t>3</w:t>
      </w:r>
      <w:r w:rsidRPr="009044F1">
        <w:rPr>
          <w:rFonts w:ascii="GHEA Grapalat" w:hAnsi="GHEA Grapalat"/>
          <w:i w:val="0"/>
          <w:sz w:val="24"/>
          <w:szCs w:val="24"/>
        </w:rPr>
        <w:t xml:space="preserve">года </w:t>
      </w:r>
      <w:r w:rsidR="00DA19FC" w:rsidRPr="00DA19FC">
        <w:rPr>
          <w:rFonts w:ascii="GHEA Grapalat" w:hAnsi="GHEA Grapalat"/>
          <w:i w:val="0"/>
          <w:sz w:val="24"/>
          <w:szCs w:val="24"/>
        </w:rPr>
        <w:t>3</w:t>
      </w:r>
      <w:r w:rsidRPr="009044F1">
        <w:rPr>
          <w:rFonts w:ascii="GHEA Grapalat" w:hAnsi="GHEA Grapalat"/>
          <w:i w:val="0"/>
          <w:sz w:val="24"/>
          <w:szCs w:val="24"/>
        </w:rPr>
        <w:t xml:space="preserve">" </w:t>
      </w:r>
    </w:p>
    <w:p w:rsidR="0091042F" w:rsidRPr="00110473" w:rsidRDefault="0006703E" w:rsidP="00AF55FF">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F55FF">
        <w:rPr>
          <w:rFonts w:ascii="GHEA Grapalat" w:hAnsi="GHEA Grapalat"/>
          <w:i w:val="0"/>
          <w:sz w:val="24"/>
          <w:szCs w:val="24"/>
        </w:rPr>
        <w:t>KBPOL GHAPDzB 2</w:t>
      </w:r>
      <w:r w:rsidR="003E7DB8">
        <w:rPr>
          <w:rFonts w:ascii="GHEA Grapalat" w:hAnsi="GHEA Grapalat"/>
          <w:i w:val="0"/>
          <w:sz w:val="24"/>
          <w:szCs w:val="24"/>
          <w:lang w:val="en-US"/>
        </w:rPr>
        <w:t>5</w:t>
      </w:r>
      <w:bookmarkStart w:id="0" w:name="_GoBack"/>
      <w:bookmarkEnd w:id="0"/>
      <w:r w:rsidR="00AF55FF" w:rsidRPr="00AF55FF">
        <w:rPr>
          <w:rFonts w:ascii="GHEA Grapalat" w:hAnsi="GHEA Grapalat"/>
          <w:i w:val="0"/>
          <w:sz w:val="24"/>
          <w:szCs w:val="24"/>
        </w:rPr>
        <w:t>/</w:t>
      </w:r>
      <w:r w:rsidR="00110473">
        <w:rPr>
          <w:rFonts w:ascii="GHEA Grapalat" w:hAnsi="GHEA Grapalat"/>
          <w:i w:val="0"/>
          <w:sz w:val="24"/>
          <w:szCs w:val="24"/>
          <w:lang w:val="hy-AM"/>
        </w:rPr>
        <w:t>1</w:t>
      </w:r>
    </w:p>
    <w:p w:rsidR="00311076" w:rsidRPr="004775ED" w:rsidRDefault="00642EFE" w:rsidP="00B46D58">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AF55FF" w:rsidRPr="00AF55FF">
        <w:rPr>
          <w:rFonts w:ascii="GHEA Grapalat" w:hAnsi="GHEA Grapalat"/>
          <w:i w:val="0"/>
          <w:sz w:val="24"/>
          <w:szCs w:val="24"/>
        </w:rPr>
        <w:t>&lt;&lt; Поликлиника Кармир Блур&gt;&gt; ЗАО</w:t>
      </w:r>
      <w:r w:rsidRPr="009044F1">
        <w:rPr>
          <w:rFonts w:ascii="GHEA Grapalat" w:hAnsi="GHEA Grapalat"/>
          <w:i w:val="0"/>
          <w:sz w:val="24"/>
          <w:szCs w:val="24"/>
        </w:rPr>
        <w:t xml:space="preserve"> находящийся по адресу:</w:t>
      </w:r>
      <w:r w:rsidR="00AF55FF" w:rsidRPr="00AF55FF">
        <w:t xml:space="preserve"> </w:t>
      </w:r>
      <w:r w:rsidR="00AF55FF" w:rsidRPr="00AF55FF">
        <w:rPr>
          <w:rFonts w:ascii="GHEA Grapalat" w:hAnsi="GHEA Grapalat"/>
          <w:i w:val="0"/>
          <w:sz w:val="24"/>
          <w:szCs w:val="24"/>
        </w:rPr>
        <w:t xml:space="preserve">г. Ереван ул. кармир блур 27 </w:t>
      </w:r>
      <w:r w:rsidR="004775ED" w:rsidRPr="004775ED">
        <w:rPr>
          <w:rFonts w:ascii="GHEA Grapalat" w:hAnsi="GHEA Grapalat"/>
          <w:i w:val="0"/>
          <w:sz w:val="24"/>
          <w:szCs w:val="24"/>
        </w:rPr>
        <w:t>________________</w:t>
      </w:r>
    </w:p>
    <w:p w:rsidR="00347499" w:rsidRPr="003A1EBB" w:rsidRDefault="00A12C95" w:rsidP="00B46D58">
      <w:pPr>
        <w:pStyle w:val="BodyTextIndent"/>
        <w:widowControl w:val="0"/>
        <w:tabs>
          <w:tab w:val="left" w:pos="7230"/>
        </w:tabs>
        <w:spacing w:after="160" w:line="240" w:lineRule="auto"/>
        <w:ind w:left="1985" w:firstLine="0"/>
        <w:rPr>
          <w:rFonts w:ascii="GHEA Grapalat" w:hAnsi="GHEA Grapalat"/>
          <w:i w:val="0"/>
          <w:sz w:val="16"/>
          <w:szCs w:val="16"/>
        </w:rPr>
      </w:pPr>
      <w:r w:rsidRPr="004775ED">
        <w:rPr>
          <w:rFonts w:ascii="GHEA Grapalat" w:hAnsi="GHEA Grapalat"/>
          <w:sz w:val="16"/>
          <w:szCs w:val="16"/>
        </w:rPr>
        <w:t>(наименование заказчика)</w:t>
      </w:r>
      <w:r w:rsidR="004775ED" w:rsidRPr="003A1EBB">
        <w:rPr>
          <w:rFonts w:ascii="GHEA Grapalat" w:hAnsi="GHEA Grapalat"/>
          <w:sz w:val="16"/>
          <w:szCs w:val="16"/>
        </w:rPr>
        <w:tab/>
      </w:r>
      <w:r w:rsidRPr="004775ED">
        <w:rPr>
          <w:rFonts w:ascii="GHEA Grapalat" w:hAnsi="GHEA Grapalat"/>
          <w:sz w:val="16"/>
          <w:szCs w:val="16"/>
        </w:rPr>
        <w:t>(адрес заказчика)</w:t>
      </w:r>
    </w:p>
    <w:p w:rsidR="00642EFE" w:rsidRPr="009044F1" w:rsidRDefault="00642EFE" w:rsidP="00B46D58">
      <w:pPr>
        <w:pStyle w:val="BodyTextIndent"/>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A20B69" w:rsidP="00B46D58">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_____________</w:t>
      </w:r>
      <w:r w:rsidR="00782D60" w:rsidRPr="003A1EBB">
        <w:rPr>
          <w:rFonts w:ascii="GHEA Grapalat" w:hAnsi="GHEA Grapalat"/>
          <w:i w:val="0"/>
          <w:sz w:val="24"/>
          <w:szCs w:val="24"/>
        </w:rPr>
        <w:t>_____</w:t>
      </w:r>
      <w:r w:rsidRPr="009044F1">
        <w:rPr>
          <w:rFonts w:ascii="GHEA Grapalat" w:hAnsi="GHEA Grapalat"/>
          <w:i w:val="0"/>
          <w:sz w:val="24"/>
          <w:szCs w:val="24"/>
        </w:rPr>
        <w:t>________</w:t>
      </w:r>
      <w:r w:rsidR="00782D60">
        <w:rPr>
          <w:rFonts w:ascii="GHEA Grapalat" w:hAnsi="GHEA Grapalat"/>
          <w:i w:val="0"/>
          <w:sz w:val="24"/>
          <w:szCs w:val="24"/>
        </w:rPr>
        <w:t>_</w:t>
      </w:r>
      <w:r w:rsidR="00AF55FF" w:rsidRPr="00AF55FF">
        <w:t xml:space="preserve"> </w:t>
      </w:r>
      <w:r w:rsidR="00AF55FF" w:rsidRPr="00AF55FF">
        <w:rPr>
          <w:rFonts w:ascii="GHEA Grapalat" w:hAnsi="GHEA Grapalat"/>
          <w:i w:val="0"/>
          <w:sz w:val="24"/>
          <w:szCs w:val="24"/>
        </w:rPr>
        <w:t xml:space="preserve">лекарства </w:t>
      </w:r>
      <w:r w:rsidR="00782D60">
        <w:rPr>
          <w:rFonts w:ascii="GHEA Grapalat" w:hAnsi="GHEA Grapalat"/>
          <w:i w:val="0"/>
          <w:sz w:val="24"/>
          <w:szCs w:val="24"/>
        </w:rPr>
        <w:t>_____</w:t>
      </w:r>
      <w:r w:rsidR="002638A5" w:rsidRPr="002638A5">
        <w:rPr>
          <w:rFonts w:ascii="GHEA Grapalat" w:hAnsi="GHEA Grapalat"/>
          <w:i w:val="0"/>
          <w:sz w:val="24"/>
          <w:szCs w:val="24"/>
        </w:rPr>
        <w:t>_________</w:t>
      </w:r>
      <w:r w:rsidRPr="009044F1">
        <w:rPr>
          <w:rFonts w:ascii="GHEA Grapalat" w:hAnsi="GHEA Grapalat"/>
          <w:i w:val="0"/>
          <w:sz w:val="24"/>
          <w:szCs w:val="24"/>
        </w:rPr>
        <w:t>_____</w:t>
      </w:r>
      <w:r w:rsidR="00782D60">
        <w:rPr>
          <w:rFonts w:ascii="GHEA Grapalat" w:hAnsi="GHEA Grapalat"/>
          <w:i w:val="0"/>
          <w:sz w:val="24"/>
          <w:szCs w:val="24"/>
        </w:rPr>
        <w:t>____ (далее — договор).</w:t>
      </w:r>
    </w:p>
    <w:p w:rsidR="00311076" w:rsidRPr="003A1EBB" w:rsidRDefault="00782D60" w:rsidP="00B46D58">
      <w:pPr>
        <w:pStyle w:val="BodyTextIndent"/>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1"/>
      </w:r>
    </w:p>
    <w:p w:rsidR="00AF55FF"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необходимо обратиться к заказчику до __</w:t>
      </w:r>
      <w:r w:rsidR="00AF55FF" w:rsidRPr="00AF55FF">
        <w:rPr>
          <w:rFonts w:ascii="GHEA Grapalat" w:hAnsi="GHEA Grapalat"/>
          <w:i w:val="0"/>
          <w:sz w:val="24"/>
          <w:szCs w:val="24"/>
        </w:rPr>
        <w:t>12</w:t>
      </w:r>
      <w:r w:rsidRPr="009044F1">
        <w:rPr>
          <w:rFonts w:ascii="GHEA Grapalat" w:hAnsi="GHEA Grapalat"/>
          <w:i w:val="0"/>
          <w:sz w:val="24"/>
          <w:szCs w:val="24"/>
        </w:rPr>
        <w:t>__ часов</w:t>
      </w:r>
      <w:r w:rsidR="00971F4A" w:rsidRPr="00971F4A">
        <w:rPr>
          <w:rFonts w:ascii="GHEA Grapalat" w:hAnsi="GHEA Grapalat"/>
          <w:i w:val="0"/>
          <w:sz w:val="24"/>
          <w:szCs w:val="24"/>
        </w:rPr>
        <w:t xml:space="preserve"> </w:t>
      </w:r>
      <w:r w:rsidRPr="00971F4A">
        <w:rPr>
          <w:rFonts w:ascii="GHEA Grapalat" w:hAnsi="GHEA Grapalat"/>
          <w:i w:val="0"/>
          <w:sz w:val="24"/>
          <w:szCs w:val="24"/>
        </w:rPr>
        <w:t>___</w:t>
      </w:r>
      <w:r w:rsidR="00AF55FF" w:rsidRPr="00AF55FF">
        <w:rPr>
          <w:rFonts w:ascii="GHEA Grapalat" w:hAnsi="GHEA Grapalat"/>
          <w:i w:val="0"/>
          <w:sz w:val="24"/>
          <w:szCs w:val="24"/>
        </w:rPr>
        <w:t>7</w:t>
      </w:r>
      <w:r w:rsidRPr="00971F4A">
        <w:rPr>
          <w:rFonts w:ascii="GHEA Grapalat" w:hAnsi="GHEA Grapalat"/>
          <w:i w:val="0"/>
          <w:sz w:val="24"/>
          <w:szCs w:val="24"/>
        </w:rPr>
        <w:t>_</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умента, подтверждающего уплату __</w:t>
      </w:r>
      <w:r w:rsidR="00971F4A" w:rsidRPr="00971F4A">
        <w:rPr>
          <w:rFonts w:ascii="GHEA Grapalat" w:hAnsi="GHEA Grapalat"/>
          <w:i w:val="0"/>
          <w:sz w:val="24"/>
          <w:szCs w:val="24"/>
        </w:rPr>
        <w:t>_______</w:t>
      </w:r>
      <w:r w:rsidR="00971F4A">
        <w:rPr>
          <w:rFonts w:ascii="GHEA Grapalat" w:hAnsi="GHEA Grapalat"/>
          <w:i w:val="0"/>
          <w:sz w:val="24"/>
          <w:szCs w:val="24"/>
        </w:rPr>
        <w:t xml:space="preserve">__ </w:t>
      </w:r>
      <w:r w:rsidRPr="009044F1">
        <w:rPr>
          <w:rFonts w:ascii="GHEA Grapalat" w:hAnsi="GHEA Grapalat"/>
          <w:i w:val="0"/>
          <w:sz w:val="24"/>
          <w:szCs w:val="24"/>
        </w:rPr>
        <w:t xml:space="preserve">драмов РА, которые </w:t>
      </w:r>
      <w:r w:rsidRPr="009044F1">
        <w:rPr>
          <w:rFonts w:ascii="GHEA Grapalat" w:hAnsi="GHEA Grapalat"/>
          <w:i w:val="0"/>
          <w:sz w:val="24"/>
          <w:szCs w:val="24"/>
        </w:rPr>
        <w:lastRenderedPageBreak/>
        <w:t>не</w:t>
      </w:r>
      <w:r w:rsidR="001B32D9">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FootnoteReference"/>
          <w:rFonts w:ascii="GHEA Grapalat" w:hAnsi="GHEA Grapalat"/>
          <w:i w:val="0"/>
          <w:sz w:val="24"/>
          <w:szCs w:val="24"/>
        </w:rPr>
        <w:footnoteReference w:id="2"/>
      </w:r>
      <w:r w:rsidRPr="009044F1">
        <w:rPr>
          <w:rFonts w:ascii="GHEA Grapalat" w:hAnsi="GHEA Grapalat"/>
          <w:i w:val="0"/>
          <w:sz w:val="24"/>
          <w:szCs w:val="24"/>
        </w:rPr>
        <w:t xml:space="preserve">) в первый рабочий день, следующий за получением такого требования </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BA5771" w:rsidRDefault="00AF55FF" w:rsidP="003F6ED1">
      <w:pPr>
        <w:pStyle w:val="BodyTextIndent"/>
        <w:widowControl w:val="0"/>
        <w:spacing w:after="160"/>
        <w:ind w:firstLine="0"/>
        <w:jc w:val="center"/>
        <w:rPr>
          <w:rFonts w:ascii="GHEA Grapalat" w:hAnsi="GHEA Grapalat"/>
          <w:i w:val="0"/>
          <w:sz w:val="16"/>
          <w:szCs w:val="24"/>
        </w:rPr>
      </w:pPr>
      <w:r w:rsidRPr="000F11E5">
        <w:rPr>
          <w:rFonts w:ascii="GHEA Grapalat" w:hAnsi="GHEA Grapalat"/>
          <w:i w:val="0"/>
          <w:sz w:val="16"/>
          <w:szCs w:val="24"/>
        </w:rPr>
        <w:t xml:space="preserve"> </w:t>
      </w:r>
      <w:r w:rsidR="003F6ED1" w:rsidRPr="000F11E5">
        <w:rPr>
          <w:rFonts w:ascii="GHEA Grapalat" w:hAnsi="GHEA Grapalat"/>
          <w:i w:val="0"/>
          <w:sz w:val="16"/>
          <w:szCs w:val="24"/>
        </w:rPr>
        <w:t>(адрес заказчика)</w:t>
      </w:r>
    </w:p>
    <w:p w:rsidR="003F6ED1" w:rsidRPr="000F11E5" w:rsidRDefault="003F6ED1" w:rsidP="001516B2">
      <w:pPr>
        <w:pStyle w:val="BodyTextIndent"/>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в документарной форме, до ______часов ____-го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Вскрытие заявок будет проводиться по адресу _____</w:t>
      </w:r>
      <w:r w:rsidR="00AF55FF" w:rsidRPr="00AF55FF">
        <w:t xml:space="preserve"> </w:t>
      </w:r>
      <w:r w:rsidR="00AF55FF" w:rsidRPr="00AF55FF">
        <w:rPr>
          <w:rFonts w:ascii="GHEA Grapalat" w:hAnsi="GHEA Grapalat"/>
          <w:i w:val="0"/>
          <w:sz w:val="24"/>
          <w:szCs w:val="24"/>
        </w:rPr>
        <w:t xml:space="preserve">кармир блур 27 </w:t>
      </w:r>
      <w:r w:rsidRPr="000F0CA8">
        <w:rPr>
          <w:rFonts w:ascii="GHEA Grapalat" w:hAnsi="GHEA Grapalat"/>
          <w:i w:val="0"/>
          <w:sz w:val="24"/>
          <w:szCs w:val="24"/>
        </w:rPr>
        <w:t>_________, в __</w:t>
      </w:r>
      <w:r>
        <w:rPr>
          <w:rFonts w:ascii="GHEA Grapalat" w:hAnsi="GHEA Grapalat"/>
          <w:i w:val="0"/>
          <w:sz w:val="24"/>
          <w:szCs w:val="24"/>
        </w:rPr>
        <w:t xml:space="preserve">_ </w:t>
      </w:r>
      <w:r w:rsidR="00AF55FF" w:rsidRPr="00AF55FF">
        <w:rPr>
          <w:rFonts w:ascii="GHEA Grapalat" w:hAnsi="GHEA Grapalat"/>
          <w:i w:val="0"/>
          <w:sz w:val="24"/>
          <w:szCs w:val="24"/>
        </w:rPr>
        <w:t>12</w:t>
      </w:r>
      <w:r>
        <w:rPr>
          <w:rFonts w:ascii="GHEA Grapalat" w:hAnsi="GHEA Grapalat"/>
          <w:i w:val="0"/>
          <w:sz w:val="24"/>
          <w:szCs w:val="24"/>
        </w:rPr>
        <w:t>"</w:t>
      </w:r>
      <w:r w:rsidR="00110473">
        <w:rPr>
          <w:rFonts w:ascii="GHEA Grapalat" w:hAnsi="GHEA Grapalat"/>
          <w:i w:val="0"/>
          <w:sz w:val="24"/>
          <w:szCs w:val="24"/>
          <w:lang w:val="hy-AM"/>
        </w:rPr>
        <w:t>29</w:t>
      </w:r>
      <w:r>
        <w:rPr>
          <w:rFonts w:ascii="GHEA Grapalat" w:hAnsi="GHEA Grapalat"/>
          <w:i w:val="0"/>
          <w:sz w:val="24"/>
          <w:szCs w:val="24"/>
        </w:rPr>
        <w:t xml:space="preserve"> "</w:t>
      </w:r>
      <w:r w:rsidR="00AF55FF" w:rsidRPr="00AF55FF">
        <w:rPr>
          <w:rFonts w:ascii="GHEA Grapalat" w:hAnsi="GHEA Grapalat"/>
          <w:i w:val="0"/>
          <w:sz w:val="24"/>
          <w:szCs w:val="24"/>
        </w:rPr>
        <w:t>1</w:t>
      </w:r>
      <w:r w:rsidR="00110473">
        <w:rPr>
          <w:rFonts w:ascii="GHEA Grapalat" w:hAnsi="GHEA Grapalat"/>
          <w:i w:val="0"/>
          <w:sz w:val="24"/>
          <w:szCs w:val="24"/>
          <w:lang w:val="hy-AM"/>
        </w:rPr>
        <w:t>1</w:t>
      </w:r>
      <w:r>
        <w:rPr>
          <w:rFonts w:ascii="GHEA Grapalat" w:hAnsi="GHEA Grapalat"/>
          <w:i w:val="0"/>
          <w:sz w:val="24"/>
          <w:szCs w:val="24"/>
        </w:rPr>
        <w:t>" "</w:t>
      </w:r>
      <w:r w:rsidR="00AF55FF" w:rsidRPr="00AF55FF">
        <w:rPr>
          <w:rFonts w:ascii="GHEA Grapalat" w:hAnsi="GHEA Grapalat"/>
          <w:i w:val="0"/>
          <w:sz w:val="24"/>
          <w:szCs w:val="24"/>
        </w:rPr>
        <w:t>202</w:t>
      </w:r>
      <w:r w:rsidR="00110473">
        <w:rPr>
          <w:rFonts w:ascii="GHEA Grapalat" w:hAnsi="GHEA Grapalat"/>
          <w:i w:val="0"/>
          <w:sz w:val="24"/>
          <w:szCs w:val="24"/>
          <w:lang w:val="hy-AM"/>
        </w:rPr>
        <w:t>3</w:t>
      </w:r>
      <w:r>
        <w:rPr>
          <w:rFonts w:ascii="GHEA Grapalat" w:hAnsi="GHEA Grapalat"/>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AF55FF" w:rsidRPr="00AF55FF" w:rsidRDefault="00AF55FF" w:rsidP="00AF55FF">
      <w:pPr>
        <w:pStyle w:val="BodyTextIndent"/>
        <w:widowControl w:val="0"/>
        <w:spacing w:after="160"/>
        <w:ind w:left="3969"/>
        <w:rPr>
          <w:rFonts w:ascii="GHEA Grapalat" w:hAnsi="GHEA Grapalat"/>
          <w:i w:val="0"/>
          <w:sz w:val="24"/>
          <w:szCs w:val="24"/>
        </w:rPr>
      </w:pPr>
      <w:r w:rsidRPr="00AF55FF">
        <w:rPr>
          <w:rFonts w:ascii="GHEA Grapalat" w:hAnsi="GHEA Grapalat"/>
          <w:i w:val="0"/>
          <w:sz w:val="24"/>
          <w:szCs w:val="24"/>
        </w:rPr>
        <w:t>Асмик Паносян</w:t>
      </w:r>
    </w:p>
    <w:p w:rsidR="00AF55FF" w:rsidRPr="00AF55FF" w:rsidRDefault="00AF55FF" w:rsidP="00AF55FF">
      <w:pPr>
        <w:pStyle w:val="BodyTextIndent"/>
        <w:widowControl w:val="0"/>
        <w:spacing w:after="160"/>
        <w:ind w:left="3969"/>
        <w:rPr>
          <w:rFonts w:ascii="GHEA Grapalat" w:hAnsi="GHEA Grapalat"/>
          <w:i w:val="0"/>
          <w:sz w:val="24"/>
          <w:szCs w:val="24"/>
        </w:rPr>
      </w:pPr>
      <w:r w:rsidRPr="00AF55FF">
        <w:rPr>
          <w:rFonts w:ascii="GHEA Grapalat" w:hAnsi="GHEA Grapalat"/>
          <w:i w:val="0"/>
          <w:sz w:val="24"/>
          <w:szCs w:val="24"/>
        </w:rPr>
        <w:t>имя, фамилия</w:t>
      </w:r>
    </w:p>
    <w:p w:rsidR="00AF55FF" w:rsidRPr="00AF55FF" w:rsidRDefault="00AF55FF" w:rsidP="00AF55FF">
      <w:pPr>
        <w:pStyle w:val="BodyTextIndent"/>
        <w:widowControl w:val="0"/>
        <w:spacing w:after="160"/>
        <w:ind w:left="3969"/>
        <w:rPr>
          <w:rFonts w:ascii="GHEA Grapalat" w:hAnsi="GHEA Grapalat"/>
          <w:i w:val="0"/>
          <w:sz w:val="24"/>
          <w:szCs w:val="24"/>
        </w:rPr>
      </w:pPr>
    </w:p>
    <w:p w:rsidR="00AF55FF" w:rsidRPr="00AF55FF" w:rsidRDefault="00AF55FF" w:rsidP="00AF55FF">
      <w:pPr>
        <w:pStyle w:val="BodyTextIndent"/>
        <w:widowControl w:val="0"/>
        <w:spacing w:after="160"/>
        <w:ind w:left="3969"/>
        <w:rPr>
          <w:rFonts w:ascii="GHEA Grapalat" w:hAnsi="GHEA Grapalat"/>
          <w:i w:val="0"/>
          <w:sz w:val="24"/>
          <w:szCs w:val="24"/>
        </w:rPr>
      </w:pPr>
      <w:r w:rsidRPr="00AF55FF">
        <w:rPr>
          <w:rFonts w:ascii="GHEA Grapalat" w:hAnsi="GHEA Grapalat"/>
          <w:i w:val="0"/>
          <w:sz w:val="24"/>
          <w:szCs w:val="24"/>
        </w:rPr>
        <w:t>Телефон 46-14-70</w:t>
      </w:r>
    </w:p>
    <w:p w:rsidR="00AF55FF" w:rsidRPr="00AF55FF" w:rsidRDefault="00AF55FF" w:rsidP="00AF55FF">
      <w:pPr>
        <w:pStyle w:val="BodyTextIndent"/>
        <w:widowControl w:val="0"/>
        <w:spacing w:after="160"/>
        <w:ind w:left="3969"/>
        <w:rPr>
          <w:rFonts w:ascii="GHEA Grapalat" w:hAnsi="GHEA Grapalat"/>
          <w:i w:val="0"/>
          <w:sz w:val="24"/>
          <w:szCs w:val="24"/>
        </w:rPr>
      </w:pPr>
      <w:r w:rsidRPr="00AF55FF">
        <w:rPr>
          <w:rFonts w:ascii="GHEA Grapalat" w:hAnsi="GHEA Grapalat"/>
          <w:i w:val="0"/>
          <w:sz w:val="24"/>
          <w:szCs w:val="24"/>
        </w:rPr>
        <w:t>Электронная почта karmirblur@hotmail.com</w:t>
      </w:r>
    </w:p>
    <w:p w:rsidR="00AF55FF" w:rsidRPr="00AF55FF" w:rsidRDefault="00AF55FF" w:rsidP="00AF55FF">
      <w:pPr>
        <w:pStyle w:val="BodyTextIndent"/>
        <w:widowControl w:val="0"/>
        <w:spacing w:after="160"/>
        <w:ind w:left="3969"/>
        <w:rPr>
          <w:rFonts w:ascii="GHEA Grapalat" w:hAnsi="GHEA Grapalat"/>
          <w:i w:val="0"/>
          <w:sz w:val="24"/>
          <w:szCs w:val="24"/>
        </w:rPr>
      </w:pPr>
    </w:p>
    <w:p w:rsidR="00AF55FF" w:rsidRPr="00AF55FF" w:rsidRDefault="00AF55FF" w:rsidP="00AF55FF">
      <w:pPr>
        <w:pStyle w:val="BodyTextIndent"/>
        <w:widowControl w:val="0"/>
        <w:spacing w:after="160"/>
        <w:ind w:left="3969"/>
        <w:rPr>
          <w:rFonts w:ascii="GHEA Grapalat" w:hAnsi="GHEA Grapalat"/>
          <w:i w:val="0"/>
          <w:sz w:val="24"/>
          <w:szCs w:val="24"/>
        </w:rPr>
      </w:pPr>
      <w:r w:rsidRPr="00AF55FF">
        <w:rPr>
          <w:rFonts w:ascii="GHEA Grapalat" w:hAnsi="GHEA Grapalat"/>
          <w:i w:val="0"/>
          <w:sz w:val="24"/>
          <w:szCs w:val="24"/>
        </w:rPr>
        <w:lastRenderedPageBreak/>
        <w:t>Заказчик _&lt;&lt; Поликлиника Кармир Блур&gt;&gt; ЗАО</w:t>
      </w:r>
    </w:p>
    <w:p w:rsidR="00915A97" w:rsidRPr="00D5443D" w:rsidRDefault="00AF55FF" w:rsidP="00AF55FF">
      <w:pPr>
        <w:pStyle w:val="BodyTextIndent"/>
        <w:widowControl w:val="0"/>
        <w:spacing w:after="160" w:line="240" w:lineRule="auto"/>
        <w:ind w:left="3969" w:firstLine="0"/>
        <w:rPr>
          <w:rFonts w:ascii="GHEA Grapalat" w:hAnsi="GHEA Grapalat"/>
          <w:i w:val="0"/>
          <w:sz w:val="16"/>
          <w:szCs w:val="16"/>
        </w:rPr>
      </w:pPr>
      <w:r w:rsidRPr="00AF55FF">
        <w:rPr>
          <w:rFonts w:ascii="GHEA Grapalat" w:hAnsi="GHEA Grapalat"/>
          <w:i w:val="0"/>
          <w:sz w:val="24"/>
          <w:szCs w:val="24"/>
        </w:rPr>
        <w:t>наименование</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F55FF">
        <w:rPr>
          <w:rFonts w:ascii="GHEA Grapalat" w:hAnsi="GHEA Grapalat"/>
          <w:i/>
        </w:rPr>
        <w:t>KBPOL GHAPDzB 2</w:t>
      </w:r>
      <w:r w:rsidR="00110473">
        <w:rPr>
          <w:rFonts w:ascii="GHEA Grapalat" w:hAnsi="GHEA Grapalat"/>
          <w:i/>
          <w:lang w:val="hy-AM"/>
        </w:rPr>
        <w:t>4</w:t>
      </w:r>
      <w:r w:rsidR="00AF55FF" w:rsidRPr="00AF55FF">
        <w:rPr>
          <w:rFonts w:ascii="GHEA Grapalat" w:hAnsi="GHEA Grapalat"/>
          <w:i/>
        </w:rPr>
        <w:t>/</w:t>
      </w:r>
      <w:r w:rsidR="00110473">
        <w:rPr>
          <w:rFonts w:ascii="GHEA Grapalat" w:hAnsi="GHEA Grapalat"/>
          <w:i/>
          <w:lang w:val="hy-AM"/>
        </w:rPr>
        <w:t>1</w:t>
      </w:r>
      <w:r w:rsidR="00A46F92">
        <w:rPr>
          <w:rFonts w:ascii="GHEA Grapalat" w:hAnsi="GHEA Grapalat"/>
          <w:i/>
        </w:rPr>
        <w:t xml:space="preserve">№ </w:t>
      </w:r>
      <w:r w:rsidR="00096865" w:rsidRPr="009044F1">
        <w:rPr>
          <w:rFonts w:ascii="GHEA Grapalat" w:hAnsi="GHEA Grapalat"/>
          <w:i/>
        </w:rPr>
        <w:t>_______ от _____________ 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AF55FF" w:rsidRPr="00AF55FF" w:rsidRDefault="00AF55FF" w:rsidP="00AF55FF">
      <w:pPr>
        <w:pStyle w:val="BodyText"/>
        <w:widowControl w:val="0"/>
        <w:spacing w:after="160"/>
        <w:ind w:right="-7"/>
        <w:jc w:val="center"/>
        <w:rPr>
          <w:rFonts w:ascii="GHEA Grapalat" w:hAnsi="GHEA Grapalat"/>
          <w:i/>
        </w:rPr>
      </w:pPr>
      <w:r w:rsidRPr="00AF55FF">
        <w:rPr>
          <w:rFonts w:ascii="GHEA Grapalat" w:hAnsi="GHEA Grapalat"/>
          <w:i/>
        </w:rPr>
        <w:t>_&lt;&lt; Поликлиника Кармир Блур&gt;&gt; ЗАО</w:t>
      </w:r>
    </w:p>
    <w:p w:rsidR="00AF55FF" w:rsidRPr="00AF55FF" w:rsidRDefault="00AF55FF" w:rsidP="00AF55FF">
      <w:pPr>
        <w:pStyle w:val="BodyText"/>
        <w:widowControl w:val="0"/>
        <w:spacing w:after="160"/>
        <w:ind w:right="-7"/>
        <w:jc w:val="center"/>
        <w:rPr>
          <w:rFonts w:ascii="GHEA Grapalat" w:hAnsi="GHEA Grapalat"/>
          <w:i/>
        </w:rPr>
      </w:pPr>
    </w:p>
    <w:p w:rsidR="00AF55FF" w:rsidRPr="00AF55FF" w:rsidRDefault="00AF55FF" w:rsidP="00AF55FF">
      <w:pPr>
        <w:pStyle w:val="BodyText"/>
        <w:widowControl w:val="0"/>
        <w:spacing w:after="160"/>
        <w:ind w:right="-7"/>
        <w:jc w:val="center"/>
        <w:rPr>
          <w:rFonts w:ascii="GHEA Grapalat" w:hAnsi="GHEA Grapalat"/>
          <w:i/>
        </w:rPr>
      </w:pPr>
    </w:p>
    <w:p w:rsidR="00AF55FF" w:rsidRPr="00AF55FF" w:rsidRDefault="00AF55FF" w:rsidP="00AF55FF">
      <w:pPr>
        <w:pStyle w:val="BodyText"/>
        <w:widowControl w:val="0"/>
        <w:spacing w:after="160"/>
        <w:ind w:right="-7"/>
        <w:jc w:val="center"/>
        <w:rPr>
          <w:rFonts w:ascii="GHEA Grapalat" w:hAnsi="GHEA Grapalat"/>
          <w:i/>
        </w:rPr>
      </w:pPr>
      <w:r w:rsidRPr="00AF55FF">
        <w:rPr>
          <w:rFonts w:ascii="GHEA Grapalat" w:hAnsi="GHEA Grapalat"/>
          <w:i/>
        </w:rPr>
        <w:t>ПРИГЛАШЕНИЕ</w:t>
      </w:r>
    </w:p>
    <w:p w:rsidR="00AF55FF" w:rsidRPr="00AF55FF" w:rsidRDefault="00AF55FF" w:rsidP="00AF55FF">
      <w:pPr>
        <w:pStyle w:val="BodyText"/>
        <w:widowControl w:val="0"/>
        <w:spacing w:after="160"/>
        <w:ind w:right="-7"/>
        <w:jc w:val="center"/>
        <w:rPr>
          <w:rFonts w:ascii="GHEA Grapalat" w:hAnsi="GHEA Grapalat"/>
          <w:i/>
        </w:rPr>
      </w:pPr>
    </w:p>
    <w:p w:rsidR="00AF55FF" w:rsidRPr="00AF55FF" w:rsidRDefault="00AF55FF" w:rsidP="00AF55FF">
      <w:pPr>
        <w:pStyle w:val="BodyText"/>
        <w:widowControl w:val="0"/>
        <w:spacing w:after="160"/>
        <w:ind w:right="-7"/>
        <w:jc w:val="center"/>
        <w:rPr>
          <w:rFonts w:ascii="GHEA Grapalat" w:hAnsi="GHEA Grapalat"/>
          <w:i/>
        </w:rPr>
      </w:pPr>
    </w:p>
    <w:p w:rsidR="00AF55FF" w:rsidRPr="00AF55FF" w:rsidRDefault="00AF55FF" w:rsidP="00AF55FF">
      <w:pPr>
        <w:pStyle w:val="BodyText"/>
        <w:widowControl w:val="0"/>
        <w:spacing w:after="160"/>
        <w:ind w:right="-7"/>
        <w:jc w:val="center"/>
        <w:rPr>
          <w:rFonts w:ascii="GHEA Grapalat" w:hAnsi="GHEA Grapalat"/>
          <w:i/>
        </w:rPr>
      </w:pPr>
      <w:r w:rsidRPr="00AF55FF">
        <w:rPr>
          <w:rFonts w:ascii="GHEA Grapalat" w:hAnsi="GHEA Grapalat"/>
          <w:i/>
        </w:rPr>
        <w:t xml:space="preserve">НА ЗАПРОС КОТИРОВОК, ОБЪЯВЛЕННЫЙ С ЦЕЛЬЮ ПРИОБРЕТЕНИЯ </w:t>
      </w:r>
    </w:p>
    <w:p w:rsidR="00096865" w:rsidRPr="009044F1" w:rsidRDefault="00AF55FF" w:rsidP="00AF55FF">
      <w:pPr>
        <w:pStyle w:val="BodyText"/>
        <w:widowControl w:val="0"/>
        <w:spacing w:after="160"/>
        <w:ind w:right="-7"/>
        <w:jc w:val="center"/>
        <w:rPr>
          <w:rFonts w:ascii="GHEA Grapalat" w:hAnsi="GHEA Grapalat"/>
        </w:rPr>
      </w:pPr>
      <w:r w:rsidRPr="00AF55FF">
        <w:rPr>
          <w:rFonts w:ascii="GHEA Grapalat" w:hAnsi="GHEA Grapalat"/>
          <w:i/>
        </w:rPr>
        <w:t>Лекарства НУЖД _&lt;&lt; Поликлиника Кармир Блур&gt;&gt; ЗАО</w:t>
      </w:r>
      <w:r w:rsidR="002B32D6" w:rsidRPr="009044F1">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AF55FF" w:rsidRPr="00AF55FF" w:rsidRDefault="00AF55FF" w:rsidP="00AF55FF">
      <w:pPr>
        <w:widowControl w:val="0"/>
        <w:spacing w:after="160"/>
        <w:jc w:val="center"/>
        <w:rPr>
          <w:rFonts w:ascii="GHEA Grapalat" w:hAnsi="GHEA Grapalat"/>
          <w:b/>
        </w:rPr>
      </w:pPr>
      <w:r w:rsidRPr="00AF55FF">
        <w:rPr>
          <w:rFonts w:ascii="GHEA Grapalat" w:hAnsi="GHEA Grapalat"/>
          <w:b/>
        </w:rPr>
        <w:lastRenderedPageBreak/>
        <w:t>СОДЕРЖАНИЕ</w:t>
      </w:r>
    </w:p>
    <w:p w:rsidR="00AF55FF" w:rsidRPr="00AF55FF" w:rsidRDefault="00AF55FF" w:rsidP="00AF55FF">
      <w:pPr>
        <w:widowControl w:val="0"/>
        <w:spacing w:after="160"/>
        <w:jc w:val="center"/>
        <w:rPr>
          <w:rFonts w:ascii="GHEA Grapalat" w:hAnsi="GHEA Grapalat"/>
          <w:b/>
        </w:rPr>
      </w:pPr>
    </w:p>
    <w:p w:rsidR="00AF55FF" w:rsidRPr="00AF55FF" w:rsidRDefault="00AF55FF" w:rsidP="00AF55FF">
      <w:pPr>
        <w:widowControl w:val="0"/>
        <w:spacing w:after="160"/>
        <w:jc w:val="center"/>
        <w:rPr>
          <w:rFonts w:ascii="GHEA Grapalat" w:hAnsi="GHEA Grapalat"/>
          <w:b/>
        </w:rPr>
      </w:pPr>
      <w:r w:rsidRPr="00AF55FF">
        <w:rPr>
          <w:rFonts w:ascii="GHEA Grapalat" w:hAnsi="GHEA Grapalat"/>
          <w:b/>
        </w:rPr>
        <w:t xml:space="preserve">ПРИГЛАШЕНИЯ НА ЗАПРОС КОТИРОВОК, </w:t>
      </w:r>
    </w:p>
    <w:p w:rsidR="00AF55FF" w:rsidRPr="00AF55FF" w:rsidRDefault="00AF55FF" w:rsidP="00AF55FF">
      <w:pPr>
        <w:widowControl w:val="0"/>
        <w:spacing w:after="160"/>
        <w:jc w:val="center"/>
        <w:rPr>
          <w:rFonts w:ascii="GHEA Grapalat" w:hAnsi="GHEA Grapalat"/>
          <w:b/>
        </w:rPr>
      </w:pPr>
      <w:r w:rsidRPr="00AF55FF">
        <w:rPr>
          <w:rFonts w:ascii="GHEA Grapalat" w:hAnsi="GHEA Grapalat"/>
          <w:b/>
        </w:rPr>
        <w:t>ОБЪЯВЛЕННЫЙ С ЦЕЛЬЮ ПРИОБРЕТЕНИЯ</w:t>
      </w:r>
    </w:p>
    <w:p w:rsidR="00AF55FF" w:rsidRPr="00AF55FF" w:rsidRDefault="00AF55FF" w:rsidP="00AF55FF">
      <w:pPr>
        <w:widowControl w:val="0"/>
        <w:spacing w:after="160"/>
        <w:jc w:val="center"/>
        <w:rPr>
          <w:rFonts w:ascii="GHEA Grapalat" w:hAnsi="GHEA Grapalat"/>
          <w:b/>
        </w:rPr>
      </w:pPr>
    </w:p>
    <w:p w:rsidR="00AF55FF" w:rsidRPr="00AF55FF" w:rsidRDefault="00AF55FF" w:rsidP="00AF55FF">
      <w:pPr>
        <w:widowControl w:val="0"/>
        <w:spacing w:after="160"/>
        <w:jc w:val="center"/>
        <w:rPr>
          <w:rFonts w:ascii="GHEA Grapalat" w:hAnsi="GHEA Grapalat"/>
          <w:b/>
        </w:rPr>
      </w:pPr>
    </w:p>
    <w:p w:rsidR="00AF55FF" w:rsidRPr="00AF55FF" w:rsidRDefault="00AF55FF" w:rsidP="00AF55FF">
      <w:pPr>
        <w:widowControl w:val="0"/>
        <w:spacing w:after="160"/>
        <w:jc w:val="center"/>
        <w:rPr>
          <w:rFonts w:ascii="GHEA Grapalat" w:hAnsi="GHEA Grapalat"/>
          <w:b/>
        </w:rPr>
      </w:pPr>
      <w:r w:rsidRPr="00AF55FF">
        <w:rPr>
          <w:rFonts w:ascii="GHEA Grapalat" w:hAnsi="GHEA Grapalat"/>
          <w:b/>
        </w:rPr>
        <w:t>лекарства ДЛЯ НУЖД_&lt;&lt; Поликлиника Кармир Блур&gt;&gt; ЗАО</w:t>
      </w:r>
    </w:p>
    <w:p w:rsidR="00AF55FF" w:rsidRPr="00AF55FF" w:rsidRDefault="00AF55FF" w:rsidP="00AF55FF">
      <w:pPr>
        <w:widowControl w:val="0"/>
        <w:spacing w:after="160"/>
        <w:jc w:val="center"/>
        <w:rPr>
          <w:rFonts w:ascii="GHEA Grapalat" w:hAnsi="GHEA Grapalat"/>
          <w:b/>
        </w:rPr>
      </w:pPr>
      <w:r w:rsidRPr="00AF55FF">
        <w:rPr>
          <w:rFonts w:ascii="GHEA Grapalat" w:hAnsi="GHEA Grapalat"/>
          <w:b/>
        </w:rPr>
        <w:t>наименование товара</w:t>
      </w:r>
      <w:r w:rsidRPr="00AF55FF">
        <w:rPr>
          <w:rFonts w:ascii="GHEA Grapalat" w:hAnsi="GHEA Grapalat"/>
          <w:b/>
        </w:rPr>
        <w:tab/>
        <w:t>(наименование заказчика)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F55FF">
        <w:rPr>
          <w:rFonts w:ascii="GHEA Grapalat" w:hAnsi="GHEA Grapalat"/>
          <w:spacing w:val="-6"/>
        </w:rPr>
        <w:t>KBPOL GHAPDzB 2</w:t>
      </w:r>
      <w:r w:rsidR="00DA19FC" w:rsidRPr="00DA19FC">
        <w:rPr>
          <w:rFonts w:ascii="GHEA Grapalat" w:hAnsi="GHEA Grapalat"/>
          <w:spacing w:val="-6"/>
        </w:rPr>
        <w:t>2</w:t>
      </w:r>
      <w:r w:rsidR="00AF55FF" w:rsidRPr="00AF55FF">
        <w:rPr>
          <w:rFonts w:ascii="GHEA Grapalat" w:hAnsi="GHEA Grapalat"/>
          <w:spacing w:val="-6"/>
        </w:rPr>
        <w:t>/</w:t>
      </w:r>
      <w:r w:rsidR="00793BF5" w:rsidRPr="00793BF5">
        <w:rPr>
          <w:rFonts w:ascii="GHEA Grapalat" w:hAnsi="GHEA Grapalat"/>
          <w:spacing w:val="-6"/>
        </w:rPr>
        <w:t>3</w:t>
      </w:r>
      <w:r w:rsidR="00AF55FF" w:rsidRPr="00AF55FF">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DA19FC"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AF55FF" w:rsidRPr="00AF55FF">
        <w:rPr>
          <w:rFonts w:ascii="GHEA Grapalat" w:hAnsi="GHEA Grapalat"/>
          <w:i w:val="0"/>
          <w:sz w:val="24"/>
          <w:szCs w:val="24"/>
        </w:rPr>
        <w:t>лекарства (далее — также товар) для нужд &lt;&lt; Поликлиника Кармир Блур&gt;&gt; ЗАО которые сгруппированы в лоты "</w:t>
      </w:r>
      <w:r w:rsidR="00DA19FC" w:rsidRPr="00DA19FC">
        <w:rPr>
          <w:rFonts w:ascii="GHEA Grapalat" w:hAnsi="GHEA Grapalat"/>
          <w:i w:val="0"/>
          <w:sz w:val="24"/>
          <w:szCs w:val="24"/>
        </w:rPr>
        <w:t>41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1</w:t>
            </w:r>
          </w:p>
        </w:tc>
        <w:tc>
          <w:tcPr>
            <w:tcW w:w="7704" w:type="dxa"/>
            <w:tcBorders>
              <w:top w:val="nil"/>
              <w:left w:val="single" w:sz="4" w:space="0" w:color="auto"/>
              <w:bottom w:val="single" w:sz="4" w:space="0" w:color="auto"/>
              <w:right w:val="single" w:sz="4" w:space="0" w:color="auto"/>
            </w:tcBorders>
            <w:shd w:val="clear" w:color="auto" w:fill="auto"/>
          </w:tcPr>
          <w:p w:rsidR="00793BF5" w:rsidRPr="004F2421" w:rsidRDefault="00793BF5" w:rsidP="00DA19FC">
            <w:pPr>
              <w:widowControl w:val="0"/>
              <w:jc w:val="center"/>
              <w:rPr>
                <w:rFonts w:ascii="Sylfaen" w:hAnsi="Sylfaen"/>
                <w:sz w:val="16"/>
                <w:szCs w:val="16"/>
              </w:rPr>
            </w:pPr>
            <w:r>
              <w:rPr>
                <w:rFonts w:ascii="Sylfaen" w:hAnsi="Sylfaen"/>
                <w:sz w:val="16"/>
                <w:szCs w:val="16"/>
              </w:rPr>
              <w:t>ЭКГ лента</w:t>
            </w:r>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2</w:t>
            </w:r>
          </w:p>
        </w:tc>
        <w:tc>
          <w:tcPr>
            <w:tcW w:w="7704" w:type="dxa"/>
            <w:tcBorders>
              <w:top w:val="nil"/>
              <w:left w:val="single" w:sz="4" w:space="0" w:color="auto"/>
              <w:bottom w:val="single" w:sz="4" w:space="0" w:color="auto"/>
              <w:right w:val="single" w:sz="4" w:space="0" w:color="auto"/>
            </w:tcBorders>
            <w:shd w:val="clear" w:color="auto" w:fill="auto"/>
          </w:tcPr>
          <w:p w:rsidR="00793BF5" w:rsidRPr="004F2421" w:rsidRDefault="00793BF5" w:rsidP="00DA19FC">
            <w:pPr>
              <w:widowControl w:val="0"/>
              <w:jc w:val="center"/>
              <w:rPr>
                <w:rFonts w:ascii="Sylfaen" w:hAnsi="Sylfaen"/>
                <w:sz w:val="16"/>
                <w:szCs w:val="16"/>
              </w:rPr>
            </w:pPr>
            <w:r>
              <w:rPr>
                <w:rFonts w:ascii="Sylfaen" w:hAnsi="Sylfaen"/>
                <w:sz w:val="16"/>
                <w:szCs w:val="16"/>
              </w:rPr>
              <w:t>ЭКГ лента</w:t>
            </w:r>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3</w:t>
            </w:r>
          </w:p>
        </w:tc>
        <w:tc>
          <w:tcPr>
            <w:tcW w:w="7704" w:type="dxa"/>
            <w:tcBorders>
              <w:top w:val="nil"/>
              <w:left w:val="single" w:sz="4" w:space="0" w:color="auto"/>
              <w:bottom w:val="single" w:sz="4" w:space="0" w:color="auto"/>
              <w:right w:val="single" w:sz="4" w:space="0" w:color="auto"/>
            </w:tcBorders>
            <w:shd w:val="clear" w:color="auto" w:fill="auto"/>
            <w:vAlign w:val="center"/>
          </w:tcPr>
          <w:p w:rsidR="00793BF5" w:rsidRPr="002D6B2A" w:rsidRDefault="00793BF5" w:rsidP="00DA19FC">
            <w:pPr>
              <w:pStyle w:val="BodyTextIndent2"/>
              <w:widowControl w:val="0"/>
              <w:spacing w:after="120" w:line="240" w:lineRule="auto"/>
              <w:ind w:firstLine="0"/>
              <w:rPr>
                <w:rFonts w:ascii="GHEA Grapalat" w:hAnsi="GHEA Grapalat"/>
              </w:rPr>
            </w:pPr>
            <w:r w:rsidRPr="002D6B2A">
              <w:rPr>
                <w:rFonts w:ascii="GHEA Grapalat" w:hAnsi="GHEA Grapalat"/>
              </w:rPr>
              <w:t xml:space="preserve">Спирт медицинский </w:t>
            </w:r>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4</w:t>
            </w:r>
          </w:p>
        </w:tc>
        <w:tc>
          <w:tcPr>
            <w:tcW w:w="7704" w:type="dxa"/>
            <w:tcBorders>
              <w:top w:val="nil"/>
              <w:left w:val="single" w:sz="4" w:space="0" w:color="auto"/>
              <w:bottom w:val="single" w:sz="4" w:space="0" w:color="auto"/>
              <w:right w:val="single" w:sz="4"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цитологическийкомплект</w:t>
            </w:r>
            <w:proofErr w:type="spellEnd"/>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5</w:t>
            </w:r>
          </w:p>
        </w:tc>
        <w:tc>
          <w:tcPr>
            <w:tcW w:w="7704" w:type="dxa"/>
            <w:tcBorders>
              <w:top w:val="nil"/>
              <w:left w:val="single" w:sz="4" w:space="0" w:color="auto"/>
              <w:bottom w:val="nil"/>
              <w:right w:val="single" w:sz="4" w:space="0" w:color="auto"/>
            </w:tcBorders>
            <w:shd w:val="clear" w:color="auto" w:fill="auto"/>
            <w:vAlign w:val="center"/>
          </w:tcPr>
          <w:p w:rsidR="00793BF5" w:rsidRPr="002D6B2A" w:rsidRDefault="00793BF5" w:rsidP="00DA19FC">
            <w:pPr>
              <w:pStyle w:val="BodyTextIndent2"/>
              <w:widowControl w:val="0"/>
              <w:spacing w:after="120" w:line="240" w:lineRule="auto"/>
              <w:ind w:firstLine="0"/>
              <w:rPr>
                <w:rFonts w:ascii="GHEA Grapalat" w:hAnsi="GHEA Grapalat"/>
              </w:rPr>
            </w:pPr>
            <w:r w:rsidRPr="002D6B2A">
              <w:rPr>
                <w:rFonts w:ascii="GHEA Grapalat" w:hAnsi="GHEA Grapalat"/>
              </w:rPr>
              <w:t>медицинская марля</w:t>
            </w:r>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6</w:t>
            </w:r>
          </w:p>
        </w:tc>
        <w:tc>
          <w:tcPr>
            <w:tcW w:w="7704" w:type="dxa"/>
            <w:tcBorders>
              <w:top w:val="single" w:sz="8" w:space="0" w:color="auto"/>
              <w:left w:val="single" w:sz="8" w:space="0" w:color="auto"/>
              <w:bottom w:val="single" w:sz="8" w:space="0" w:color="auto"/>
              <w:right w:val="single" w:sz="8" w:space="0" w:color="auto"/>
            </w:tcBorders>
            <w:shd w:val="clear" w:color="auto" w:fill="auto"/>
            <w:vAlign w:val="center"/>
          </w:tcPr>
          <w:p w:rsidR="00793BF5" w:rsidRPr="00931E9D" w:rsidRDefault="00793BF5" w:rsidP="00DA19FC">
            <w:pPr>
              <w:pStyle w:val="BodyTextIndent2"/>
              <w:widowControl w:val="0"/>
              <w:spacing w:after="120" w:line="240" w:lineRule="auto"/>
              <w:ind w:firstLine="0"/>
              <w:rPr>
                <w:rFonts w:ascii="GHEA Grapalat" w:hAnsi="GHEA Grapalat"/>
              </w:rPr>
            </w:pPr>
            <w:proofErr w:type="spellStart"/>
            <w:r>
              <w:rPr>
                <w:rFonts w:ascii="GHEA Grapalat" w:hAnsi="GHEA Grapalat"/>
                <w:lang w:val="en-US"/>
              </w:rPr>
              <w:t>Шприц</w:t>
            </w:r>
            <w:proofErr w:type="spellEnd"/>
            <w:r>
              <w:rPr>
                <w:rFonts w:ascii="GHEA Grapalat" w:hAnsi="GHEA Grapalat"/>
              </w:rPr>
              <w:t xml:space="preserve"> инсулина</w:t>
            </w:r>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7</w:t>
            </w:r>
          </w:p>
        </w:tc>
        <w:tc>
          <w:tcPr>
            <w:tcW w:w="7704" w:type="dxa"/>
            <w:tcBorders>
              <w:top w:val="nil"/>
              <w:left w:val="single" w:sz="8" w:space="0" w:color="auto"/>
              <w:bottom w:val="single" w:sz="8" w:space="0" w:color="auto"/>
              <w:right w:val="single" w:sz="8" w:space="0" w:color="auto"/>
            </w:tcBorders>
            <w:shd w:val="clear" w:color="auto" w:fill="auto"/>
            <w:vAlign w:val="center"/>
          </w:tcPr>
          <w:p w:rsidR="00793BF5" w:rsidRPr="00D44DC1"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иглы</w:t>
            </w:r>
            <w:proofErr w:type="spellEnd"/>
            <w:r>
              <w:rPr>
                <w:rFonts w:ascii="GHEA Grapalat" w:hAnsi="GHEA Grapalat"/>
                <w:lang w:val="en-US"/>
              </w:rPr>
              <w:t xml:space="preserve"> 0,8мм</w:t>
            </w:r>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8</w:t>
            </w:r>
          </w:p>
        </w:tc>
        <w:tc>
          <w:tcPr>
            <w:tcW w:w="7704" w:type="dxa"/>
            <w:tcBorders>
              <w:top w:val="nil"/>
              <w:left w:val="single" w:sz="8" w:space="0" w:color="auto"/>
              <w:bottom w:val="nil"/>
              <w:right w:val="single" w:sz="8" w:space="0" w:color="auto"/>
            </w:tcBorders>
            <w:shd w:val="clear" w:color="auto" w:fill="auto"/>
            <w:vAlign w:val="center"/>
          </w:tcPr>
          <w:p w:rsidR="00793BF5" w:rsidRPr="00D44DC1"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перчаткимедицинские</w:t>
            </w:r>
            <w:proofErr w:type="spellEnd"/>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9</w:t>
            </w:r>
          </w:p>
        </w:tc>
        <w:tc>
          <w:tcPr>
            <w:tcW w:w="7704" w:type="dxa"/>
            <w:tcBorders>
              <w:top w:val="single" w:sz="8" w:space="0" w:color="auto"/>
              <w:left w:val="single" w:sz="8" w:space="0" w:color="auto"/>
              <w:bottom w:val="nil"/>
              <w:right w:val="single" w:sz="8"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Галубой</w:t>
            </w:r>
            <w:proofErr w:type="spellEnd"/>
            <w:r>
              <w:rPr>
                <w:rFonts w:ascii="GHEA Grapalat" w:hAnsi="GHEA Grapalat"/>
                <w:lang w:val="en-US"/>
              </w:rPr>
              <w:t xml:space="preserve"> </w:t>
            </w:r>
            <w:proofErr w:type="spellStart"/>
            <w:r>
              <w:rPr>
                <w:rFonts w:ascii="GHEA Grapalat" w:hAnsi="GHEA Grapalat"/>
                <w:lang w:val="en-US"/>
              </w:rPr>
              <w:t>наконечник</w:t>
            </w:r>
            <w:proofErr w:type="spellEnd"/>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10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93BF5" w:rsidRPr="00D44DC1"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ватанестерильная</w:t>
            </w:r>
            <w:proofErr w:type="spellEnd"/>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11</w:t>
            </w:r>
          </w:p>
        </w:tc>
        <w:tc>
          <w:tcPr>
            <w:tcW w:w="7704" w:type="dxa"/>
            <w:tcBorders>
              <w:top w:val="nil"/>
              <w:left w:val="single" w:sz="4" w:space="0" w:color="auto"/>
              <w:bottom w:val="single" w:sz="4" w:space="0" w:color="auto"/>
              <w:right w:val="single" w:sz="4"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желтыйнаконечник</w:t>
            </w:r>
            <w:proofErr w:type="spellEnd"/>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12</w:t>
            </w:r>
          </w:p>
        </w:tc>
        <w:tc>
          <w:tcPr>
            <w:tcW w:w="7704" w:type="dxa"/>
            <w:tcBorders>
              <w:top w:val="nil"/>
              <w:left w:val="single" w:sz="4" w:space="0" w:color="auto"/>
              <w:bottom w:val="single" w:sz="4" w:space="0" w:color="auto"/>
              <w:right w:val="single" w:sz="4"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пипиеткадлягемоглобина</w:t>
            </w:r>
            <w:proofErr w:type="spellEnd"/>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13</w:t>
            </w:r>
          </w:p>
        </w:tc>
        <w:tc>
          <w:tcPr>
            <w:tcW w:w="7704" w:type="dxa"/>
            <w:tcBorders>
              <w:top w:val="nil"/>
              <w:left w:val="single" w:sz="4" w:space="0" w:color="auto"/>
              <w:bottom w:val="single" w:sz="4" w:space="0" w:color="auto"/>
              <w:right w:val="single" w:sz="4" w:space="0" w:color="auto"/>
            </w:tcBorders>
            <w:shd w:val="clear" w:color="auto" w:fill="auto"/>
            <w:vAlign w:val="center"/>
          </w:tcPr>
          <w:p w:rsidR="00793BF5" w:rsidRPr="002B1A7A" w:rsidRDefault="00793BF5" w:rsidP="00DA19FC">
            <w:pPr>
              <w:pStyle w:val="BodyTextIndent2"/>
              <w:widowControl w:val="0"/>
              <w:spacing w:after="120" w:line="240" w:lineRule="auto"/>
              <w:ind w:firstLine="0"/>
              <w:rPr>
                <w:rFonts w:ascii="GHEA Grapalat" w:hAnsi="GHEA Grapalat"/>
              </w:rPr>
            </w:pPr>
            <w:r w:rsidRPr="002B1A7A">
              <w:rPr>
                <w:rFonts w:ascii="GHEA Grapalat" w:hAnsi="GHEA Grapalat"/>
              </w:rPr>
              <w:t>бинт</w:t>
            </w:r>
          </w:p>
        </w:tc>
      </w:tr>
      <w:tr w:rsidR="00793BF5" w:rsidRPr="009044F1" w:rsidTr="00DA19FC">
        <w:trPr>
          <w:jc w:val="center"/>
        </w:trPr>
        <w:tc>
          <w:tcPr>
            <w:tcW w:w="1530" w:type="dxa"/>
          </w:tcPr>
          <w:p w:rsidR="00793BF5" w:rsidRPr="00793BF5" w:rsidRDefault="00793BF5" w:rsidP="00CE4819">
            <w:pPr>
              <w:jc w:val="center"/>
              <w:rPr>
                <w:rFonts w:ascii="GHEA Grapalat" w:hAnsi="GHEA Grapalat"/>
                <w:sz w:val="20"/>
                <w:lang w:val="en-US"/>
              </w:rPr>
            </w:pPr>
            <w:r>
              <w:rPr>
                <w:rFonts w:ascii="GHEA Grapalat" w:hAnsi="GHEA Grapalat"/>
                <w:sz w:val="20"/>
                <w:lang w:val="en-US"/>
              </w:rPr>
              <w:t>14</w:t>
            </w:r>
          </w:p>
        </w:tc>
        <w:tc>
          <w:tcPr>
            <w:tcW w:w="7704" w:type="dxa"/>
            <w:tcBorders>
              <w:top w:val="single" w:sz="8" w:space="0" w:color="auto"/>
              <w:left w:val="single" w:sz="8" w:space="0" w:color="auto"/>
              <w:bottom w:val="single" w:sz="8" w:space="0" w:color="auto"/>
              <w:right w:val="single" w:sz="8"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sidRPr="007E2F5D">
              <w:rPr>
                <w:rFonts w:ascii="GHEA Grapalat" w:hAnsi="GHEA Grapalat"/>
                <w:lang w:val="en-US"/>
              </w:rPr>
              <w:t>пипиеткадля</w:t>
            </w:r>
            <w:r>
              <w:rPr>
                <w:rFonts w:ascii="GHEA Grapalat" w:hAnsi="GHEA Grapalat"/>
                <w:lang w:val="en-US"/>
              </w:rPr>
              <w:t>SOЭ</w:t>
            </w:r>
            <w:proofErr w:type="spellEnd"/>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15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пробиркаэпендорф</w:t>
            </w:r>
            <w:proofErr w:type="spellEnd"/>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16</w:t>
            </w:r>
          </w:p>
        </w:tc>
        <w:tc>
          <w:tcPr>
            <w:tcW w:w="7704" w:type="dxa"/>
            <w:tcBorders>
              <w:top w:val="nil"/>
              <w:left w:val="single" w:sz="4" w:space="0" w:color="auto"/>
              <w:bottom w:val="nil"/>
              <w:right w:val="single" w:sz="4" w:space="0" w:color="auto"/>
            </w:tcBorders>
            <w:shd w:val="clear" w:color="auto" w:fill="auto"/>
          </w:tcPr>
          <w:p w:rsidR="00793BF5" w:rsidRPr="00B138F3" w:rsidRDefault="00793BF5" w:rsidP="00DA19FC">
            <w:pPr>
              <w:widowControl w:val="0"/>
              <w:jc w:val="center"/>
              <w:rPr>
                <w:rFonts w:ascii="GHEA Grapalat" w:hAnsi="GHEA Grapalat"/>
                <w:sz w:val="16"/>
                <w:szCs w:val="16"/>
              </w:rPr>
            </w:pPr>
            <w:r>
              <w:rPr>
                <w:rFonts w:ascii="GHEA Grapalat" w:hAnsi="GHEA Grapalat"/>
                <w:sz w:val="16"/>
                <w:szCs w:val="16"/>
              </w:rPr>
              <w:t>маска</w:t>
            </w:r>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17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93BF5" w:rsidRPr="002D6B2A" w:rsidRDefault="00793BF5" w:rsidP="00DA19FC">
            <w:pPr>
              <w:pStyle w:val="BodyTextIndent2"/>
              <w:widowControl w:val="0"/>
              <w:spacing w:after="120" w:line="240" w:lineRule="auto"/>
              <w:ind w:firstLine="0"/>
              <w:rPr>
                <w:rFonts w:ascii="GHEA Grapalat" w:hAnsi="GHEA Grapalat"/>
              </w:rPr>
            </w:pPr>
            <w:r w:rsidRPr="002D6B2A">
              <w:rPr>
                <w:rFonts w:ascii="GHEA Grapalat" w:hAnsi="GHEA Grapalat"/>
              </w:rPr>
              <w:t xml:space="preserve">Спирт медицинский </w:t>
            </w:r>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18</w:t>
            </w:r>
          </w:p>
        </w:tc>
        <w:tc>
          <w:tcPr>
            <w:tcW w:w="7704" w:type="dxa"/>
            <w:tcBorders>
              <w:top w:val="single" w:sz="8" w:space="0" w:color="auto"/>
              <w:left w:val="single" w:sz="8" w:space="0" w:color="auto"/>
              <w:bottom w:val="single" w:sz="8" w:space="0" w:color="auto"/>
              <w:right w:val="single" w:sz="8" w:space="0" w:color="auto"/>
            </w:tcBorders>
            <w:shd w:val="clear" w:color="auto" w:fill="auto"/>
            <w:vAlign w:val="center"/>
          </w:tcPr>
          <w:p w:rsidR="00793BF5" w:rsidRPr="002B1A7A" w:rsidRDefault="00793BF5" w:rsidP="00DA19FC">
            <w:pPr>
              <w:pStyle w:val="BodyTextIndent2"/>
              <w:widowControl w:val="0"/>
              <w:spacing w:after="120" w:line="240" w:lineRule="auto"/>
              <w:ind w:firstLine="0"/>
              <w:rPr>
                <w:rFonts w:ascii="GHEA Grapalat" w:hAnsi="GHEA Grapalat"/>
              </w:rPr>
            </w:pPr>
            <w:r w:rsidRPr="002B1A7A">
              <w:rPr>
                <w:rFonts w:ascii="GHEA Grapalat" w:hAnsi="GHEA Grapalat"/>
              </w:rPr>
              <w:t>лейкопластырь</w:t>
            </w:r>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19</w:t>
            </w:r>
          </w:p>
        </w:tc>
        <w:tc>
          <w:tcPr>
            <w:tcW w:w="7704" w:type="dxa"/>
            <w:tcBorders>
              <w:top w:val="nil"/>
              <w:left w:val="single" w:sz="8" w:space="0" w:color="auto"/>
              <w:bottom w:val="single" w:sz="8" w:space="0" w:color="auto"/>
              <w:right w:val="single" w:sz="8"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астрадезлайт</w:t>
            </w:r>
            <w:proofErr w:type="spellEnd"/>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20</w:t>
            </w:r>
          </w:p>
        </w:tc>
        <w:tc>
          <w:tcPr>
            <w:tcW w:w="7704" w:type="dxa"/>
            <w:tcBorders>
              <w:top w:val="nil"/>
              <w:left w:val="single" w:sz="8" w:space="0" w:color="auto"/>
              <w:bottom w:val="single" w:sz="8" w:space="0" w:color="auto"/>
              <w:right w:val="single" w:sz="8"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астрадезгель</w:t>
            </w:r>
            <w:proofErr w:type="spellEnd"/>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21</w:t>
            </w:r>
          </w:p>
        </w:tc>
        <w:tc>
          <w:tcPr>
            <w:tcW w:w="7704" w:type="dxa"/>
            <w:tcBorders>
              <w:top w:val="nil"/>
              <w:left w:val="single" w:sz="8" w:space="0" w:color="auto"/>
              <w:bottom w:val="single" w:sz="8" w:space="0" w:color="auto"/>
              <w:right w:val="single" w:sz="8"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соногель</w:t>
            </w:r>
            <w:proofErr w:type="spellEnd"/>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22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шприц</w:t>
            </w:r>
            <w:proofErr w:type="spellEnd"/>
          </w:p>
        </w:tc>
      </w:tr>
      <w:tr w:rsidR="00793BF5" w:rsidRPr="009044F1" w:rsidTr="00DA19FC">
        <w:trPr>
          <w:jc w:val="center"/>
        </w:trPr>
        <w:tc>
          <w:tcPr>
            <w:tcW w:w="1530" w:type="dxa"/>
          </w:tcPr>
          <w:p w:rsidR="00793BF5" w:rsidRDefault="00793BF5" w:rsidP="00CE4819">
            <w:pPr>
              <w:rPr>
                <w:rFonts w:ascii="GHEA Grapalat" w:hAnsi="GHEA Grapalat"/>
                <w:sz w:val="20"/>
                <w:lang w:val="en-US"/>
              </w:rPr>
            </w:pPr>
            <w:r>
              <w:rPr>
                <w:rFonts w:ascii="GHEA Grapalat" w:hAnsi="GHEA Grapalat"/>
                <w:sz w:val="20"/>
                <w:lang w:val="en-US"/>
              </w:rPr>
              <w:t>23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стекло</w:t>
            </w:r>
            <w:proofErr w:type="spellEnd"/>
          </w:p>
        </w:tc>
      </w:tr>
      <w:tr w:rsidR="00793BF5" w:rsidRPr="009044F1" w:rsidTr="00DA19FC">
        <w:trPr>
          <w:jc w:val="center"/>
        </w:trPr>
        <w:tc>
          <w:tcPr>
            <w:tcW w:w="1530" w:type="dxa"/>
          </w:tcPr>
          <w:p w:rsidR="00793BF5" w:rsidRDefault="00793BF5" w:rsidP="00CE4819">
            <w:pPr>
              <w:rPr>
                <w:rFonts w:ascii="GHEA Grapalat" w:hAnsi="GHEA Grapalat"/>
                <w:sz w:val="20"/>
                <w:lang w:val="en-US"/>
              </w:rPr>
            </w:pPr>
            <w:r>
              <w:rPr>
                <w:rFonts w:ascii="GHEA Grapalat" w:hAnsi="GHEA Grapalat"/>
                <w:sz w:val="20"/>
                <w:lang w:val="en-US"/>
              </w:rPr>
              <w:t>24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пипиет</w:t>
            </w:r>
            <w:proofErr w:type="spellEnd"/>
            <w:r>
              <w:rPr>
                <w:rFonts w:ascii="GHEA Grapalat" w:hAnsi="GHEA Grapalat"/>
                <w:lang w:val="en-US"/>
              </w:rPr>
              <w:t xml:space="preserve"> </w:t>
            </w:r>
            <w:proofErr w:type="spellStart"/>
            <w:r>
              <w:rPr>
                <w:rFonts w:ascii="GHEA Grapalat" w:hAnsi="GHEA Grapalat"/>
                <w:lang w:val="en-US"/>
              </w:rPr>
              <w:t>ена</w:t>
            </w:r>
            <w:proofErr w:type="spellEnd"/>
          </w:p>
        </w:tc>
      </w:tr>
      <w:tr w:rsidR="00793BF5" w:rsidRPr="009044F1" w:rsidTr="00DA19FC">
        <w:trPr>
          <w:jc w:val="center"/>
        </w:trPr>
        <w:tc>
          <w:tcPr>
            <w:tcW w:w="1530" w:type="dxa"/>
          </w:tcPr>
          <w:p w:rsidR="00793BF5" w:rsidRDefault="00793BF5" w:rsidP="00CE4819">
            <w:pPr>
              <w:rPr>
                <w:rFonts w:ascii="GHEA Grapalat" w:hAnsi="GHEA Grapalat"/>
                <w:sz w:val="20"/>
                <w:lang w:val="en-US"/>
              </w:rPr>
            </w:pPr>
            <w:r>
              <w:rPr>
                <w:rFonts w:ascii="GHEA Grapalat" w:hAnsi="GHEA Grapalat"/>
                <w:sz w:val="20"/>
                <w:lang w:val="en-US"/>
              </w:rPr>
              <w:t>25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дакрон</w:t>
            </w:r>
            <w:proofErr w:type="spellEnd"/>
            <w:r>
              <w:rPr>
                <w:rFonts w:ascii="GHEA Grapalat" w:hAnsi="GHEA Grapalat"/>
                <w:lang w:val="en-US"/>
              </w:rPr>
              <w:t xml:space="preserve"> </w:t>
            </w:r>
            <w:proofErr w:type="spellStart"/>
            <w:r>
              <w:rPr>
                <w:rFonts w:ascii="GHEA Grapalat" w:hAnsi="GHEA Grapalat"/>
                <w:lang w:val="en-US"/>
              </w:rPr>
              <w:t>шпател</w:t>
            </w:r>
            <w:proofErr w:type="spellEnd"/>
          </w:p>
        </w:tc>
      </w:tr>
      <w:tr w:rsidR="00793BF5" w:rsidRPr="009044F1" w:rsidTr="00DA19FC">
        <w:trPr>
          <w:jc w:val="center"/>
        </w:trPr>
        <w:tc>
          <w:tcPr>
            <w:tcW w:w="1530" w:type="dxa"/>
          </w:tcPr>
          <w:p w:rsidR="00793BF5" w:rsidRDefault="00793BF5" w:rsidP="00CE4819">
            <w:pPr>
              <w:rPr>
                <w:rFonts w:ascii="GHEA Grapalat" w:hAnsi="GHEA Grapalat"/>
                <w:sz w:val="20"/>
                <w:lang w:val="en-US"/>
              </w:rPr>
            </w:pPr>
            <w:r>
              <w:rPr>
                <w:rFonts w:ascii="GHEA Grapalat" w:hAnsi="GHEA Grapalat"/>
                <w:sz w:val="20"/>
                <w:lang w:val="en-US"/>
              </w:rPr>
              <w:t>26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proofErr w:type="spellStart"/>
            <w:r w:rsidRPr="00793BF5">
              <w:rPr>
                <w:rFonts w:ascii="GHEA Grapalat" w:hAnsi="GHEA Grapalat"/>
                <w:lang w:val="en-US"/>
              </w:rPr>
              <w:t>пипиет</w:t>
            </w:r>
            <w:proofErr w:type="spellEnd"/>
            <w:r w:rsidRPr="00793BF5">
              <w:rPr>
                <w:rFonts w:ascii="GHEA Grapalat" w:hAnsi="GHEA Grapalat"/>
                <w:lang w:val="en-US"/>
              </w:rPr>
              <w:t xml:space="preserve"> </w:t>
            </w:r>
            <w:proofErr w:type="spellStart"/>
            <w:r w:rsidRPr="00793BF5">
              <w:rPr>
                <w:rFonts w:ascii="GHEA Grapalat" w:hAnsi="GHEA Grapalat"/>
                <w:lang w:val="en-US"/>
              </w:rPr>
              <w:t>пастер</w:t>
            </w:r>
            <w:proofErr w:type="spellEnd"/>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27</w:t>
            </w:r>
          </w:p>
        </w:tc>
        <w:tc>
          <w:tcPr>
            <w:tcW w:w="7704" w:type="dxa"/>
            <w:tcBorders>
              <w:top w:val="nil"/>
              <w:left w:val="single" w:sz="4" w:space="0" w:color="auto"/>
              <w:bottom w:val="single" w:sz="4" w:space="0" w:color="auto"/>
              <w:right w:val="single" w:sz="4" w:space="0" w:color="auto"/>
            </w:tcBorders>
            <w:shd w:val="clear" w:color="auto" w:fill="auto"/>
          </w:tcPr>
          <w:p w:rsidR="00793BF5" w:rsidRPr="00793BF5" w:rsidRDefault="00793BF5" w:rsidP="00793BF5">
            <w:pPr>
              <w:widowControl w:val="0"/>
              <w:jc w:val="center"/>
              <w:rPr>
                <w:rFonts w:ascii="GHEA Grapalat" w:hAnsi="GHEA Grapalat"/>
                <w:sz w:val="16"/>
                <w:szCs w:val="16"/>
                <w:lang w:val="en-US"/>
              </w:rPr>
            </w:pPr>
            <w:proofErr w:type="spellStart"/>
            <w:r w:rsidRPr="00793BF5">
              <w:rPr>
                <w:rFonts w:ascii="GHEA Grapalat" w:hAnsi="GHEA Grapalat"/>
                <w:sz w:val="16"/>
                <w:szCs w:val="16"/>
                <w:lang w:val="en-US"/>
              </w:rPr>
              <w:t>шпател</w:t>
            </w:r>
            <w:proofErr w:type="spellEnd"/>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28</w:t>
            </w:r>
          </w:p>
        </w:tc>
        <w:tc>
          <w:tcPr>
            <w:tcW w:w="7704" w:type="dxa"/>
            <w:tcBorders>
              <w:top w:val="nil"/>
              <w:left w:val="single" w:sz="4" w:space="0" w:color="auto"/>
              <w:bottom w:val="single" w:sz="4" w:space="0" w:color="auto"/>
              <w:right w:val="single" w:sz="4" w:space="0" w:color="auto"/>
            </w:tcBorders>
            <w:shd w:val="clear" w:color="auto" w:fill="auto"/>
          </w:tcPr>
          <w:p w:rsidR="00793BF5" w:rsidRPr="00793BF5" w:rsidRDefault="00793BF5" w:rsidP="00DA19FC">
            <w:pPr>
              <w:widowControl w:val="0"/>
              <w:jc w:val="center"/>
              <w:rPr>
                <w:rFonts w:ascii="GHEA Grapalat" w:hAnsi="GHEA Grapalat"/>
                <w:sz w:val="16"/>
                <w:szCs w:val="16"/>
                <w:lang w:val="en-US"/>
              </w:rPr>
            </w:pPr>
            <w:proofErr w:type="spellStart"/>
            <w:r>
              <w:rPr>
                <w:rFonts w:ascii="GHEA Grapalat" w:hAnsi="GHEA Grapalat"/>
                <w:sz w:val="16"/>
                <w:szCs w:val="16"/>
                <w:lang w:val="en-US"/>
              </w:rPr>
              <w:t>перекис</w:t>
            </w:r>
            <w:proofErr w:type="spellEnd"/>
          </w:p>
        </w:tc>
      </w:tr>
      <w:tr w:rsidR="00793BF5" w:rsidRPr="009044F1" w:rsidTr="00DA19FC">
        <w:trPr>
          <w:jc w:val="center"/>
        </w:trPr>
        <w:tc>
          <w:tcPr>
            <w:tcW w:w="1530" w:type="dxa"/>
          </w:tcPr>
          <w:p w:rsidR="00793BF5" w:rsidRPr="00793BF5" w:rsidRDefault="00793BF5" w:rsidP="00CE4819">
            <w:pPr>
              <w:rPr>
                <w:rFonts w:ascii="GHEA Grapalat" w:hAnsi="GHEA Grapalat"/>
                <w:sz w:val="20"/>
                <w:lang w:val="en-US"/>
              </w:rPr>
            </w:pPr>
            <w:r>
              <w:rPr>
                <w:rFonts w:ascii="GHEA Grapalat" w:hAnsi="GHEA Grapalat"/>
                <w:sz w:val="20"/>
                <w:lang w:val="en-US"/>
              </w:rPr>
              <w:t>29</w:t>
            </w:r>
          </w:p>
        </w:tc>
        <w:tc>
          <w:tcPr>
            <w:tcW w:w="7704" w:type="dxa"/>
            <w:tcBorders>
              <w:top w:val="single" w:sz="8" w:space="0" w:color="auto"/>
              <w:left w:val="single" w:sz="8" w:space="0" w:color="auto"/>
              <w:bottom w:val="single" w:sz="8" w:space="0" w:color="auto"/>
              <w:right w:val="single" w:sz="8" w:space="0" w:color="auto"/>
            </w:tcBorders>
            <w:shd w:val="clear" w:color="auto" w:fill="auto"/>
          </w:tcPr>
          <w:p w:rsidR="00793BF5" w:rsidRPr="00793BF5" w:rsidRDefault="00793BF5" w:rsidP="00DA19FC">
            <w:pPr>
              <w:widowControl w:val="0"/>
              <w:jc w:val="center"/>
              <w:rPr>
                <w:rFonts w:ascii="GHEA Grapalat" w:hAnsi="GHEA Grapalat"/>
                <w:sz w:val="16"/>
                <w:szCs w:val="16"/>
                <w:lang w:val="en-US"/>
              </w:rPr>
            </w:pPr>
            <w:proofErr w:type="spellStart"/>
            <w:r>
              <w:rPr>
                <w:rFonts w:ascii="GHEA Grapalat" w:hAnsi="GHEA Grapalat"/>
                <w:sz w:val="16"/>
                <w:szCs w:val="16"/>
                <w:lang w:val="en-US"/>
              </w:rPr>
              <w:t>азопирам</w:t>
            </w:r>
            <w:proofErr w:type="spellEnd"/>
          </w:p>
        </w:tc>
      </w:tr>
      <w:tr w:rsidR="00793BF5" w:rsidRPr="009044F1" w:rsidTr="00DA19FC">
        <w:trPr>
          <w:jc w:val="center"/>
        </w:trPr>
        <w:tc>
          <w:tcPr>
            <w:tcW w:w="1530" w:type="dxa"/>
          </w:tcPr>
          <w:p w:rsidR="00793BF5" w:rsidRDefault="00793BF5" w:rsidP="00CE4819">
            <w:pPr>
              <w:rPr>
                <w:rFonts w:ascii="GHEA Grapalat" w:hAnsi="GHEA Grapalat"/>
                <w:sz w:val="20"/>
                <w:lang w:val="en-US"/>
              </w:rPr>
            </w:pPr>
          </w:p>
        </w:tc>
        <w:tc>
          <w:tcPr>
            <w:tcW w:w="7704" w:type="dxa"/>
            <w:tcBorders>
              <w:top w:val="single" w:sz="8" w:space="0" w:color="auto"/>
              <w:left w:val="single" w:sz="8" w:space="0" w:color="auto"/>
              <w:bottom w:val="single" w:sz="4" w:space="0" w:color="auto"/>
              <w:right w:val="single" w:sz="8" w:space="0" w:color="auto"/>
            </w:tcBorders>
            <w:shd w:val="clear" w:color="auto" w:fill="auto"/>
          </w:tcPr>
          <w:p w:rsidR="00793BF5" w:rsidRDefault="00793BF5" w:rsidP="00DA19FC">
            <w:pPr>
              <w:widowControl w:val="0"/>
              <w:jc w:val="center"/>
              <w:rPr>
                <w:rFonts w:ascii="GHEA Grapalat" w:hAnsi="GHEA Grapalat"/>
                <w:sz w:val="16"/>
                <w:szCs w:val="16"/>
                <w:lang w:val="en-US"/>
              </w:rPr>
            </w:pPr>
          </w:p>
        </w:tc>
      </w:tr>
      <w:tr w:rsidR="00793BF5" w:rsidRPr="009044F1" w:rsidTr="00DA19FC">
        <w:trPr>
          <w:jc w:val="center"/>
        </w:trPr>
        <w:tc>
          <w:tcPr>
            <w:tcW w:w="1530" w:type="dxa"/>
            <w:tcBorders>
              <w:right w:val="single" w:sz="4" w:space="0" w:color="auto"/>
            </w:tcBorders>
          </w:tcPr>
          <w:p w:rsidR="00793BF5" w:rsidRPr="00793BF5" w:rsidRDefault="00793BF5" w:rsidP="00CE4819">
            <w:pPr>
              <w:rPr>
                <w:rFonts w:ascii="GHEA Grapalat" w:hAnsi="GHEA Grapalat"/>
                <w:sz w:val="20"/>
                <w:lang w:val="en-US"/>
              </w:rPr>
            </w:pPr>
            <w:r>
              <w:rPr>
                <w:rFonts w:ascii="GHEA Grapalat" w:hAnsi="GHEA Grapalat"/>
                <w:sz w:val="20"/>
                <w:lang w:val="en-US"/>
              </w:rPr>
              <w:t>30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793BF5" w:rsidRDefault="00793BF5" w:rsidP="00DA19FC">
            <w:pPr>
              <w:pStyle w:val="BodyTextIndent2"/>
              <w:widowControl w:val="0"/>
              <w:spacing w:after="120" w:line="240" w:lineRule="auto"/>
              <w:ind w:firstLine="0"/>
              <w:rPr>
                <w:rFonts w:ascii="GHEA Grapalat" w:hAnsi="GHEA Grapalat"/>
                <w:lang w:val="en-US"/>
              </w:rPr>
            </w:pPr>
            <w:r w:rsidRPr="00793BF5">
              <w:rPr>
                <w:rFonts w:ascii="GHEA Grapalat" w:hAnsi="GHEA Grapalat"/>
              </w:rPr>
              <w:t>алко гел</w:t>
            </w:r>
          </w:p>
          <w:p w:rsidR="00DA19FC" w:rsidRPr="00DA19FC" w:rsidRDefault="00DA19FC" w:rsidP="00DA19FC">
            <w:pPr>
              <w:pStyle w:val="BodyTextIndent2"/>
              <w:widowControl w:val="0"/>
              <w:spacing w:after="120" w:line="240" w:lineRule="auto"/>
              <w:ind w:firstLine="0"/>
              <w:rPr>
                <w:rFonts w:ascii="GHEA Grapalat" w:hAnsi="GHEA Grapalat"/>
                <w:lang w:val="en-US"/>
              </w:rPr>
            </w:pPr>
          </w:p>
        </w:tc>
      </w:tr>
      <w:tr w:rsidR="00D20391" w:rsidRPr="009044F1" w:rsidTr="00DA19FC">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31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0391" w:rsidRPr="00D44DC1" w:rsidRDefault="00D20391" w:rsidP="002A0E5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иглы</w:t>
            </w:r>
            <w:proofErr w:type="spellEnd"/>
            <w:r>
              <w:rPr>
                <w:rFonts w:ascii="GHEA Grapalat" w:hAnsi="GHEA Grapalat"/>
                <w:lang w:val="en-US"/>
              </w:rPr>
              <w:t xml:space="preserve"> 0,8мм</w:t>
            </w:r>
          </w:p>
        </w:tc>
      </w:tr>
      <w:tr w:rsidR="00D20391" w:rsidRPr="009044F1" w:rsidTr="00DA19FC">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32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0391" w:rsidRPr="00D44DC1" w:rsidRDefault="00D20391" w:rsidP="002A0E5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перчаткимедицинские</w:t>
            </w:r>
            <w:proofErr w:type="spellEnd"/>
          </w:p>
        </w:tc>
      </w:tr>
      <w:tr w:rsidR="00D20391" w:rsidRPr="009044F1" w:rsidTr="00DA19FC">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33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0391" w:rsidRDefault="00D20391" w:rsidP="002A0E5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Галубой</w:t>
            </w:r>
            <w:proofErr w:type="spellEnd"/>
            <w:r>
              <w:rPr>
                <w:rFonts w:ascii="GHEA Grapalat" w:hAnsi="GHEA Grapalat"/>
                <w:lang w:val="en-US"/>
              </w:rPr>
              <w:t xml:space="preserve"> </w:t>
            </w:r>
            <w:proofErr w:type="spellStart"/>
            <w:r>
              <w:rPr>
                <w:rFonts w:ascii="GHEA Grapalat" w:hAnsi="GHEA Grapalat"/>
                <w:lang w:val="en-US"/>
              </w:rPr>
              <w:t>наконечник</w:t>
            </w:r>
            <w:proofErr w:type="spellEnd"/>
          </w:p>
        </w:tc>
      </w:tr>
      <w:tr w:rsidR="00D20391" w:rsidRPr="009044F1" w:rsidTr="00DA19FC">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34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0391" w:rsidRPr="00D44DC1" w:rsidRDefault="00D20391" w:rsidP="002A0E5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ватанестерильная</w:t>
            </w:r>
            <w:proofErr w:type="spellEnd"/>
          </w:p>
        </w:tc>
      </w:tr>
      <w:tr w:rsidR="00D20391" w:rsidRPr="009044F1" w:rsidTr="00DA19FC">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35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0391" w:rsidRDefault="00D20391" w:rsidP="002A0E5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желтыйнаконечник</w:t>
            </w:r>
            <w:proofErr w:type="spellEnd"/>
          </w:p>
        </w:tc>
      </w:tr>
      <w:tr w:rsidR="00D20391" w:rsidRPr="009044F1" w:rsidTr="00DA19FC">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36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0391" w:rsidRDefault="00D20391" w:rsidP="002A0E5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пипиеткадлягемоглобина</w:t>
            </w:r>
            <w:proofErr w:type="spellEnd"/>
          </w:p>
        </w:tc>
      </w:tr>
      <w:tr w:rsidR="00D20391" w:rsidRPr="009044F1" w:rsidTr="005E7713">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37</w:t>
            </w:r>
          </w:p>
        </w:tc>
        <w:tc>
          <w:tcPr>
            <w:tcW w:w="7704" w:type="dxa"/>
            <w:tcBorders>
              <w:top w:val="single" w:sz="4" w:space="0" w:color="auto"/>
              <w:left w:val="single" w:sz="4" w:space="0" w:color="auto"/>
              <w:bottom w:val="single" w:sz="4" w:space="0" w:color="auto"/>
              <w:right w:val="single" w:sz="4" w:space="0" w:color="auto"/>
            </w:tcBorders>
            <w:shd w:val="clear" w:color="auto" w:fill="auto"/>
          </w:tcPr>
          <w:p w:rsidR="00D20391" w:rsidRPr="004F2421" w:rsidRDefault="00D20391" w:rsidP="002A0E5C">
            <w:pPr>
              <w:widowControl w:val="0"/>
              <w:jc w:val="center"/>
              <w:rPr>
                <w:rFonts w:ascii="Sylfaen" w:hAnsi="Sylfaen"/>
                <w:sz w:val="16"/>
                <w:szCs w:val="16"/>
              </w:rPr>
            </w:pPr>
            <w:r>
              <w:rPr>
                <w:rFonts w:ascii="Sylfaen" w:hAnsi="Sylfaen"/>
                <w:sz w:val="16"/>
                <w:szCs w:val="16"/>
              </w:rPr>
              <w:t>ЭКГ лента</w:t>
            </w:r>
          </w:p>
        </w:tc>
      </w:tr>
      <w:tr w:rsidR="00D20391" w:rsidRPr="009044F1" w:rsidTr="005E7713">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38</w:t>
            </w:r>
          </w:p>
        </w:tc>
        <w:tc>
          <w:tcPr>
            <w:tcW w:w="7704" w:type="dxa"/>
            <w:tcBorders>
              <w:top w:val="single" w:sz="4" w:space="0" w:color="auto"/>
              <w:left w:val="single" w:sz="4" w:space="0" w:color="auto"/>
              <w:bottom w:val="single" w:sz="4" w:space="0" w:color="auto"/>
              <w:right w:val="single" w:sz="4" w:space="0" w:color="auto"/>
            </w:tcBorders>
            <w:shd w:val="clear" w:color="auto" w:fill="auto"/>
          </w:tcPr>
          <w:p w:rsidR="00D20391" w:rsidRPr="004F2421" w:rsidRDefault="00D20391" w:rsidP="002A0E5C">
            <w:pPr>
              <w:widowControl w:val="0"/>
              <w:jc w:val="center"/>
              <w:rPr>
                <w:rFonts w:ascii="Sylfaen" w:hAnsi="Sylfaen"/>
                <w:sz w:val="16"/>
                <w:szCs w:val="16"/>
              </w:rPr>
            </w:pPr>
            <w:r>
              <w:rPr>
                <w:rFonts w:ascii="Sylfaen" w:hAnsi="Sylfaen"/>
                <w:sz w:val="16"/>
                <w:szCs w:val="16"/>
              </w:rPr>
              <w:t>ЭКГ лента</w:t>
            </w:r>
          </w:p>
        </w:tc>
      </w:tr>
      <w:tr w:rsidR="00D20391" w:rsidRPr="009044F1" w:rsidTr="00DA19FC">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39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0391" w:rsidRPr="002D6B2A" w:rsidRDefault="00D20391" w:rsidP="002A0E5C">
            <w:pPr>
              <w:pStyle w:val="BodyTextIndent2"/>
              <w:widowControl w:val="0"/>
              <w:spacing w:after="120" w:line="240" w:lineRule="auto"/>
              <w:ind w:firstLine="0"/>
              <w:rPr>
                <w:rFonts w:ascii="GHEA Grapalat" w:hAnsi="GHEA Grapalat"/>
              </w:rPr>
            </w:pPr>
            <w:r w:rsidRPr="002D6B2A">
              <w:rPr>
                <w:rFonts w:ascii="GHEA Grapalat" w:hAnsi="GHEA Grapalat"/>
              </w:rPr>
              <w:t xml:space="preserve">Спирт медицинский </w:t>
            </w:r>
          </w:p>
        </w:tc>
      </w:tr>
      <w:tr w:rsidR="00D20391" w:rsidRPr="009044F1" w:rsidTr="00DA19FC">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40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0391" w:rsidRDefault="00D20391" w:rsidP="002A0E5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цитологическийкомплект</w:t>
            </w:r>
            <w:proofErr w:type="spellEnd"/>
          </w:p>
        </w:tc>
      </w:tr>
      <w:tr w:rsidR="00D20391" w:rsidRPr="009044F1" w:rsidTr="00DA19FC">
        <w:trPr>
          <w:jc w:val="center"/>
        </w:trPr>
        <w:tc>
          <w:tcPr>
            <w:tcW w:w="1530" w:type="dxa"/>
            <w:tcBorders>
              <w:right w:val="single" w:sz="4" w:space="0" w:color="auto"/>
            </w:tcBorders>
          </w:tcPr>
          <w:p w:rsidR="00D20391" w:rsidRDefault="00D20391" w:rsidP="00CE4819">
            <w:pPr>
              <w:rPr>
                <w:rFonts w:ascii="GHEA Grapalat" w:hAnsi="GHEA Grapalat"/>
                <w:sz w:val="20"/>
                <w:lang w:val="en-US"/>
              </w:rPr>
            </w:pPr>
            <w:r>
              <w:rPr>
                <w:rFonts w:ascii="GHEA Grapalat" w:hAnsi="GHEA Grapalat"/>
                <w:sz w:val="20"/>
                <w:lang w:val="en-US"/>
              </w:rPr>
              <w:t>41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0391" w:rsidRPr="00793BF5" w:rsidRDefault="00D20391" w:rsidP="00DA19FC">
            <w:pPr>
              <w:pStyle w:val="BodyTextIndent2"/>
              <w:widowControl w:val="0"/>
              <w:spacing w:after="120" w:line="240" w:lineRule="auto"/>
              <w:ind w:firstLine="0"/>
              <w:rPr>
                <w:rFonts w:ascii="GHEA Grapalat" w:hAnsi="GHEA Grapalat"/>
              </w:rPr>
            </w:pPr>
            <w:r w:rsidRPr="002B1A7A">
              <w:rPr>
                <w:rFonts w:ascii="GHEA Grapalat" w:hAnsi="GHEA Grapalat"/>
              </w:rPr>
              <w:t>лейкопластырь</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w:t>
      </w:r>
      <w:r w:rsidRPr="009044F1">
        <w:rPr>
          <w:rFonts w:ascii="GHEA Grapalat" w:hAnsi="GHEA Grapalat"/>
        </w:rPr>
        <w:lastRenderedPageBreak/>
        <w:t>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w:t>
      </w:r>
      <w:r w:rsidRPr="009044F1">
        <w:rPr>
          <w:rFonts w:ascii="GHEA Grapalat" w:hAnsi="GHEA Grapalat"/>
          <w:sz w:val="24"/>
          <w:szCs w:val="24"/>
        </w:rPr>
        <w:lastRenderedPageBreak/>
        <w:t>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lastRenderedPageBreak/>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6"/>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7"/>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Pr>
          <w:rFonts w:ascii="GHEA Grapalat" w:hAnsi="GHEA Grapalat" w:cs="Sylfaen"/>
          <w:sz w:val="24"/>
          <w:szCs w:val="24"/>
        </w:rPr>
        <w:lastRenderedPageBreak/>
        <w:t>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 xml:space="preserve">отдельным лотам ценовые предложения не превышают этого размера, </w:t>
      </w:r>
      <w:r w:rsidRPr="009044F1">
        <w:rPr>
          <w:rFonts w:ascii="GHEA Grapalat" w:hAnsi="GHEA Grapalat"/>
        </w:rPr>
        <w:lastRenderedPageBreak/>
        <w:t>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FootnoteReference"/>
        </w:rPr>
        <w:footnoteReference w:customMarkFollows="1" w:id="8"/>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 xml:space="preserve">наличие требуемых (предусмотренных) документов в каждом вскрытом </w:t>
      </w:r>
      <w:r>
        <w:rPr>
          <w:rFonts w:ascii="GHEA Grapalat" w:hAnsi="GHEA Grapalat"/>
          <w:spacing w:val="-6"/>
        </w:rPr>
        <w:lastRenderedPageBreak/>
        <w:t>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w:t>
      </w:r>
      <w:r w:rsidR="00CE4819">
        <w:rPr>
          <w:rFonts w:ascii="GHEA Grapalat" w:hAnsi="GHEA Grapalat"/>
          <w:i w:val="0"/>
          <w:sz w:val="24"/>
          <w:szCs w:val="24"/>
          <w:lang w:val="en-US"/>
        </w:rPr>
        <w:t>AMD</w:t>
      </w:r>
      <w:r w:rsidR="00A01157" w:rsidRPr="00A01157">
        <w:rPr>
          <w:rFonts w:ascii="GHEA Grapalat" w:hAnsi="GHEA Grapalat"/>
          <w:i w:val="0"/>
          <w:sz w:val="24"/>
          <w:szCs w:val="24"/>
        </w:rPr>
        <w:t>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9"/>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w:t>
      </w:r>
      <w:r w:rsidRPr="009044F1">
        <w:rPr>
          <w:rFonts w:ascii="GHEA Grapalat" w:hAnsi="GHEA Grapalat"/>
          <w:i w:val="0"/>
          <w:sz w:val="24"/>
          <w:szCs w:val="24"/>
        </w:rPr>
        <w:lastRenderedPageBreak/>
        <w:t>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w:t>
      </w:r>
      <w:r w:rsidR="003B3E74" w:rsidRPr="003B3E74">
        <w:rPr>
          <w:rFonts w:ascii="GHEA Grapalat" w:hAnsi="GHEA Grapalat" w:cs="Sylfaen"/>
          <w:sz w:val="24"/>
          <w:szCs w:val="24"/>
        </w:rPr>
        <w:lastRenderedPageBreak/>
        <w:t xml:space="preserve">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w:t>
      </w:r>
      <w:r w:rsidRPr="009044F1">
        <w:rPr>
          <w:rFonts w:ascii="GHEA Grapalat" w:hAnsi="GHEA Grapalat"/>
          <w:sz w:val="24"/>
          <w:szCs w:val="24"/>
        </w:rPr>
        <w:lastRenderedPageBreak/>
        <w:t>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FE2802">
        <w:rPr>
          <w:rStyle w:val="FootnoteReference"/>
          <w:rFonts w:ascii="GHEA Grapalat" w:hAnsi="GHEA Grapalat"/>
          <w:sz w:val="24"/>
          <w:szCs w:val="24"/>
        </w:rPr>
        <w:footnoteReference w:customMarkFollows="1" w:id="10"/>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Pr>
          <w:rFonts w:ascii="GHEA Grapalat" w:hAnsi="GHEA Grapalat"/>
        </w:rPr>
        <w:lastRenderedPageBreak/>
        <w:t xml:space="preserve">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801A4F">
        <w:rPr>
          <w:rFonts w:ascii="GHEA Grapalat" w:hAnsi="GHEA Grapalat"/>
        </w:rPr>
        <w:t>или наличных денег</w:t>
      </w:r>
      <w:r w:rsidR="00801A4F" w:rsidRPr="00801A4F">
        <w:rPr>
          <w:rFonts w:ascii="GHEA Grapalat" w:hAnsi="GHEA Grapalat"/>
        </w:rPr>
        <w:t>.</w:t>
      </w:r>
      <w:r w:rsidR="001647D2" w:rsidRPr="001647D2">
        <w:rPr>
          <w:rFonts w:ascii="GHEA Grapalat" w:hAnsi="GHEA Grapalat"/>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61231B">
        <w:rPr>
          <w:rFonts w:ascii="GHEA Grapalat" w:hAnsi="GHEA Grapalat"/>
        </w:rPr>
        <w:t>90</w:t>
      </w:r>
      <w:r w:rsidR="001647D2" w:rsidRPr="001647D2">
        <w:rPr>
          <w:rFonts w:ascii="GHEA Grapalat" w:hAnsi="GHEA Grapalat"/>
        </w:rPr>
        <w:t xml:space="preserve">-го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w:t>
      </w:r>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DC6732" w:rsidRDefault="00801A4F" w:rsidP="00801A4F">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11"/>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2"/>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lastRenderedPageBreak/>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08313E">
        <w:fldChar w:fldCharType="begin"/>
      </w:r>
      <w:r w:rsidR="0008313E">
        <w:instrText xml:space="preserve"> HYPERLINK "mailto:secretariat@minfin.am" </w:instrText>
      </w:r>
      <w:r w:rsidR="0008313E">
        <w:fldChar w:fldCharType="separate"/>
      </w:r>
      <w:r>
        <w:rPr>
          <w:rStyle w:val="Hyperlink"/>
          <w:rFonts w:ascii="GHEA Grapalat" w:hAnsi="GHEA Grapalat"/>
        </w:rPr>
        <w:t>secretariat@minfin.am</w:t>
      </w:r>
      <w:r w:rsidR="0008313E">
        <w:rPr>
          <w:rStyle w:val="Hyperlink"/>
          <w:rFonts w:ascii="GHEA Grapalat" w:hAnsi="GHEA Grapalat"/>
        </w:rPr>
        <w:fldChar w:fldCharType="end"/>
      </w:r>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9044F1">
        <w:rPr>
          <w:rFonts w:ascii="GHEA Grapalat" w:hAnsi="GHEA Grapalat"/>
        </w:rPr>
        <w:lastRenderedPageBreak/>
        <w:t>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Решения о жалобе принимаются по процедуре, согласно которой подавшее жалобу лицо, заказчик и все вовлеченные стороны вправе </w:t>
      </w:r>
      <w:r w:rsidRPr="009044F1">
        <w:rPr>
          <w:rFonts w:ascii="GHEA Grapalat" w:hAnsi="GHEA Grapalat"/>
        </w:rPr>
        <w:lastRenderedPageBreak/>
        <w:t>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w:t>
      </w:r>
      <w:r w:rsidRPr="009044F1">
        <w:rPr>
          <w:rFonts w:ascii="GHEA Grapalat" w:hAnsi="GHEA Grapalat"/>
        </w:rPr>
        <w:lastRenderedPageBreak/>
        <w:t>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DA19FC"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A19FC" w:rsidRPr="00CE4819">
        <w:rPr>
          <w:rFonts w:ascii="GHEA Grapalat" w:hAnsi="GHEA Grapalat"/>
          <w:b/>
          <w:sz w:val="24"/>
          <w:szCs w:val="24"/>
        </w:rPr>
        <w:t>KBPOL GHAPDzB 2</w:t>
      </w:r>
      <w:r w:rsidR="00DA19FC" w:rsidRPr="00DA19FC">
        <w:rPr>
          <w:rFonts w:ascii="GHEA Grapalat" w:hAnsi="GHEA Grapalat"/>
          <w:b/>
          <w:sz w:val="24"/>
          <w:szCs w:val="24"/>
        </w:rPr>
        <w:t>2</w:t>
      </w:r>
      <w:r w:rsidR="00DA19FC" w:rsidRPr="00CE4819">
        <w:rPr>
          <w:rFonts w:ascii="GHEA Grapalat" w:hAnsi="GHEA Grapalat"/>
          <w:b/>
          <w:sz w:val="24"/>
          <w:szCs w:val="24"/>
        </w:rPr>
        <w:t>/</w:t>
      </w:r>
      <w:r w:rsidR="00DA19FC" w:rsidRPr="00DA19FC">
        <w:rPr>
          <w:rFonts w:ascii="GHEA Grapalat" w:hAnsi="GHEA Grapalat"/>
          <w:b/>
          <w:sz w:val="24"/>
          <w:szCs w:val="24"/>
        </w:rPr>
        <w:t>3</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---BMAPDzB---/---</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DA19FC" w:rsidRPr="00CE4819">
        <w:rPr>
          <w:rFonts w:ascii="GHEA Grapalat" w:hAnsi="GHEA Grapalat"/>
          <w:b/>
        </w:rPr>
        <w:t>KBPOL GHAPDzB 2</w:t>
      </w:r>
      <w:r w:rsidR="00DA19FC" w:rsidRPr="00DA19FC">
        <w:rPr>
          <w:rFonts w:ascii="GHEA Grapalat" w:hAnsi="GHEA Grapalat"/>
          <w:b/>
        </w:rPr>
        <w:t>2</w:t>
      </w:r>
      <w:r w:rsidR="00DA19FC" w:rsidRPr="00CE4819">
        <w:rPr>
          <w:rFonts w:ascii="GHEA Grapalat" w:hAnsi="GHEA Grapalat"/>
          <w:b/>
        </w:rPr>
        <w:t>/</w:t>
      </w:r>
      <w:r w:rsidR="00DA19FC" w:rsidRPr="00DA19FC">
        <w:rPr>
          <w:rFonts w:ascii="GHEA Grapalat" w:hAnsi="GHEA Grapalat"/>
          <w:b/>
        </w:rPr>
        <w:t>3</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w:t>
      </w:r>
      <w:r w:rsidR="00A90FCD">
        <w:rPr>
          <w:rFonts w:ascii="GHEA Grapalat" w:hAnsi="GHEA Grapalat"/>
        </w:rPr>
        <w:lastRenderedPageBreak/>
        <w:t xml:space="preserve">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DA19FC" w:rsidRPr="00CE4819">
        <w:rPr>
          <w:rFonts w:ascii="GHEA Grapalat" w:hAnsi="GHEA Grapalat"/>
          <w:b/>
        </w:rPr>
        <w:t>KBPOL GHAPDzB 2</w:t>
      </w:r>
      <w:r w:rsidR="00DA19FC" w:rsidRPr="00DA19FC">
        <w:rPr>
          <w:rFonts w:ascii="GHEA Grapalat" w:hAnsi="GHEA Grapalat"/>
          <w:b/>
        </w:rPr>
        <w:t>2</w:t>
      </w:r>
      <w:r w:rsidR="00DA19FC" w:rsidRPr="00CE4819">
        <w:rPr>
          <w:rFonts w:ascii="GHEA Grapalat" w:hAnsi="GHEA Grapalat"/>
          <w:b/>
        </w:rPr>
        <w:t>/</w:t>
      </w:r>
      <w:r w:rsidR="00DA19FC" w:rsidRPr="00DA19FC">
        <w:rPr>
          <w:rFonts w:ascii="GHEA Grapalat" w:hAnsi="GHEA Grapalat"/>
          <w:b/>
        </w:rPr>
        <w:t>3</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6"/>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A19FC"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E4819" w:rsidRPr="00CE4819">
        <w:rPr>
          <w:rFonts w:ascii="GHEA Grapalat" w:hAnsi="GHEA Grapalat"/>
          <w:b/>
          <w:sz w:val="24"/>
          <w:szCs w:val="24"/>
        </w:rPr>
        <w:t>KBPOL GHAPDzB 2</w:t>
      </w:r>
      <w:r w:rsidR="00DA19FC" w:rsidRPr="00DA19FC">
        <w:rPr>
          <w:rFonts w:ascii="GHEA Grapalat" w:hAnsi="GHEA Grapalat"/>
          <w:b/>
          <w:sz w:val="24"/>
          <w:szCs w:val="24"/>
        </w:rPr>
        <w:t>2</w:t>
      </w:r>
      <w:r w:rsidR="00CE4819" w:rsidRPr="00CE4819">
        <w:rPr>
          <w:rFonts w:ascii="GHEA Grapalat" w:hAnsi="GHEA Grapalat"/>
          <w:b/>
          <w:sz w:val="24"/>
          <w:szCs w:val="24"/>
        </w:rPr>
        <w:t>/</w:t>
      </w:r>
      <w:r w:rsidR="00DA19FC" w:rsidRPr="00DA19FC">
        <w:rPr>
          <w:rFonts w:ascii="GHEA Grapalat" w:hAnsi="GHEA Grapalat"/>
          <w:b/>
          <w:sz w:val="24"/>
          <w:szCs w:val="24"/>
        </w:rPr>
        <w:t>3</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DA19FC" w:rsidRPr="00CE4819">
        <w:rPr>
          <w:rFonts w:ascii="GHEA Grapalat" w:hAnsi="GHEA Grapalat"/>
          <w:b/>
        </w:rPr>
        <w:t>KBPOL GHAPDzB 2</w:t>
      </w:r>
      <w:r w:rsidR="00DA19FC" w:rsidRPr="00DA19FC">
        <w:rPr>
          <w:rFonts w:ascii="GHEA Grapalat" w:hAnsi="GHEA Grapalat"/>
          <w:b/>
        </w:rPr>
        <w:t>2</w:t>
      </w:r>
      <w:r w:rsidR="00DA19FC" w:rsidRPr="00CE4819">
        <w:rPr>
          <w:rFonts w:ascii="GHEA Grapalat" w:hAnsi="GHEA Grapalat"/>
          <w:b/>
        </w:rPr>
        <w:t>/</w:t>
      </w:r>
      <w:r w:rsidR="00DA19FC" w:rsidRPr="00DA19FC">
        <w:rPr>
          <w:rFonts w:ascii="GHEA Grapalat" w:hAnsi="GHEA Grapalat"/>
          <w:b/>
        </w:rPr>
        <w:t>3</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A1419" w:rsidRPr="00E36886" w:rsidRDefault="00AA1419" w:rsidP="00AA1419">
      <w:pPr>
        <w:jc w:val="right"/>
        <w:rPr>
          <w:rFonts w:ascii="GHEA Grapalat" w:hAnsi="GHEA Grapalat"/>
          <w:b/>
        </w:rPr>
      </w:pPr>
      <w:r w:rsidRPr="00E36886">
        <w:rPr>
          <w:rFonts w:ascii="GHEA Grapalat" w:hAnsi="GHEA Grapalat"/>
          <w:b/>
        </w:rPr>
        <w:lastRenderedPageBreak/>
        <w:t xml:space="preserve">Приложение 1.2** </w:t>
      </w:r>
    </w:p>
    <w:p w:rsidR="00AA1419" w:rsidRPr="00E36886" w:rsidRDefault="00AA1419" w:rsidP="00AA1419">
      <w:pPr>
        <w:jc w:val="right"/>
        <w:rPr>
          <w:rFonts w:ascii="GHEA Grapalat" w:hAnsi="GHEA Grapalat"/>
          <w:b/>
        </w:rPr>
      </w:pPr>
      <w:r w:rsidRPr="00E36886">
        <w:rPr>
          <w:rFonts w:ascii="GHEA Grapalat" w:hAnsi="GHEA Grapalat"/>
          <w:b/>
        </w:rPr>
        <w:t>к Приглашению на открытый конкурс</w:t>
      </w:r>
    </w:p>
    <w:p w:rsidR="00AA1419" w:rsidRPr="00E36886" w:rsidRDefault="00AA1419" w:rsidP="00AA1419">
      <w:pPr>
        <w:widowControl w:val="0"/>
        <w:spacing w:after="160"/>
        <w:ind w:firstLine="567"/>
        <w:jc w:val="right"/>
        <w:outlineLvl w:val="2"/>
        <w:rPr>
          <w:rFonts w:ascii="GHEA Grapalat" w:hAnsi="GHEA Grapalat" w:cs="Arial"/>
          <w:b/>
          <w:i/>
        </w:rPr>
      </w:pPr>
      <w:r w:rsidRPr="00E36886">
        <w:rPr>
          <w:rFonts w:ascii="GHEA Grapalat" w:hAnsi="GHEA Grapalat"/>
          <w:b/>
          <w:i/>
        </w:rPr>
        <w:t>под кодом KBPOL GHAPDzB 22/2</w:t>
      </w:r>
    </w:p>
    <w:p w:rsidR="00AA1419" w:rsidRPr="00E36886" w:rsidRDefault="00AA1419" w:rsidP="00AA1419">
      <w:pPr>
        <w:rPr>
          <w:rFonts w:ascii="GHEA Grapalat" w:hAnsi="GHEA Grapalat"/>
          <w:b/>
        </w:rPr>
      </w:pPr>
    </w:p>
    <w:p w:rsidR="00AA1419" w:rsidRPr="00E36886" w:rsidRDefault="00AA1419" w:rsidP="00AA1419">
      <w:pPr>
        <w:ind w:left="360" w:hanging="360"/>
        <w:jc w:val="center"/>
        <w:rPr>
          <w:rFonts w:ascii="GHEA Grapalat" w:hAnsi="GHEA Grapalat"/>
          <w:b/>
        </w:rPr>
      </w:pPr>
      <w:r w:rsidRPr="00E36886">
        <w:rPr>
          <w:rFonts w:ascii="GHEA Grapalat" w:hAnsi="GHEA Grapalat"/>
          <w:b/>
        </w:rPr>
        <w:t>ФОРМА</w:t>
      </w:r>
    </w:p>
    <w:p w:rsidR="00AA1419" w:rsidRPr="00E36886" w:rsidRDefault="00AA1419" w:rsidP="00AA1419">
      <w:pPr>
        <w:ind w:left="360" w:hanging="360"/>
        <w:jc w:val="center"/>
        <w:rPr>
          <w:rFonts w:ascii="GHEA Grapalat" w:hAnsi="GHEA Grapalat"/>
          <w:b/>
        </w:rPr>
      </w:pPr>
      <w:r w:rsidRPr="00E36886">
        <w:rPr>
          <w:rFonts w:ascii="GHEA Grapalat" w:hAnsi="GHEA Grapalat"/>
          <w:b/>
        </w:rPr>
        <w:t>ДЕКЛАРАЦИИ О РЕАЛЬНЫХ  БЕНЕФИЦИАРАХ</w:t>
      </w:r>
    </w:p>
    <w:p w:rsidR="00AA1419" w:rsidRPr="00E36886" w:rsidRDefault="00AA1419" w:rsidP="00AA1419">
      <w:pPr>
        <w:ind w:left="360" w:hanging="360"/>
        <w:jc w:val="center"/>
        <w:rPr>
          <w:rFonts w:ascii="GHEA Grapalat" w:eastAsia="GHEA Grapalat" w:hAnsi="GHEA Grapalat" w:cs="GHEA Grapalat"/>
          <w:b/>
        </w:rPr>
      </w:pPr>
    </w:p>
    <w:p w:rsidR="00AA1419" w:rsidRPr="00E36886" w:rsidRDefault="00AA1419" w:rsidP="00AA1419">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E36886">
        <w:rPr>
          <w:rFonts w:ascii="GHEA Grapalat" w:eastAsia="GHEA Grapalat" w:hAnsi="GHEA Grapalat" w:cs="GHEA Grapalat"/>
          <w:b/>
          <w:color w:val="000000"/>
        </w:rPr>
        <w:t>Организация</w:t>
      </w:r>
    </w:p>
    <w:p w:rsidR="00AA1419" w:rsidRPr="00E36886" w:rsidRDefault="00AA1419" w:rsidP="00AA141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36886">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Наименование</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Наименование латинскими буквами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Номер государственной 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День, месяц, год 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rPr>
                <w:rFonts w:ascii="GHEA Grapalat" w:eastAsia="GHEA Grapalat" w:hAnsi="GHEA Grapalat" w:cs="GHEA Grapalat"/>
                <w:color w:val="000000"/>
              </w:rPr>
            </w:pPr>
            <w:r w:rsidRPr="00E36886">
              <w:rPr>
                <w:rFonts w:ascii="GHEA Grapalat" w:eastAsia="GHEA Grapalat" w:hAnsi="GHEA Grapalat" w:cs="GHEA Grapalat"/>
                <w:color w:val="000000"/>
              </w:rPr>
              <w:t xml:space="preserve">Адрес </w:t>
            </w:r>
            <w:ins w:id="2" w:author="Inesa Kocharyan" w:date="2021-08-30T12:39:00Z">
              <w:r w:rsidRPr="00E36886">
                <w:rPr>
                  <w:rFonts w:ascii="GHEA Grapalat" w:eastAsia="GHEA Grapalat" w:hAnsi="GHEA Grapalat" w:cs="GHEA Grapalat"/>
                  <w:color w:val="000000"/>
                </w:rPr>
                <w:t xml:space="preserve"> </w:t>
              </w:r>
            </w:ins>
            <w:r w:rsidRPr="00E36886">
              <w:rPr>
                <w:rFonts w:ascii="GHEA Grapalat" w:eastAsia="GHEA Grapalat" w:hAnsi="GHEA Grapalat" w:cs="GHEA Grapalat"/>
                <w:color w:val="000000"/>
              </w:rPr>
              <w:t>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rPr>
                <w:rFonts w:ascii="GHEA Grapalat" w:eastAsia="GHEA Grapalat" w:hAnsi="GHEA Grapalat" w:cs="GHEA Grapalat"/>
                <w:color w:val="000000"/>
              </w:rPr>
            </w:pPr>
            <w:r w:rsidRPr="00E36886">
              <w:rPr>
                <w:rFonts w:ascii="GHEA Grapalat" w:eastAsia="GHEA Grapalat" w:hAnsi="GHEA Grapalat" w:cs="GHEA Grapalat"/>
                <w:color w:val="000000"/>
              </w:rPr>
              <w:t>Государство регистрации</w:t>
            </w:r>
          </w:p>
        </w:tc>
        <w:tc>
          <w:tcPr>
            <w:tcW w:w="6180" w:type="dxa"/>
            <w:vAlign w:val="center"/>
          </w:tcPr>
          <w:p w:rsidR="00AA1419" w:rsidRPr="00E36886" w:rsidRDefault="00AA1419" w:rsidP="006044F8">
            <w:pPr>
              <w:spacing w:before="240" w:after="240"/>
              <w:ind w:left="993" w:hanging="851"/>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E3688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A1419" w:rsidRPr="00E36886" w:rsidRDefault="00AA1419" w:rsidP="006044F8">
            <w:pPr>
              <w:spacing w:before="240" w:after="240"/>
              <w:ind w:left="993" w:hanging="851"/>
              <w:rPr>
                <w:rFonts w:ascii="GHEA Grapalat" w:eastAsia="GHEA Grapalat" w:hAnsi="GHEA Grapalat" w:cs="GHEA Grapalat"/>
              </w:rPr>
            </w:pPr>
          </w:p>
        </w:tc>
      </w:tr>
    </w:tbl>
    <w:p w:rsidR="00AA1419" w:rsidRPr="00E36886" w:rsidRDefault="00AA1419" w:rsidP="00AA141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36886">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 xml:space="preserve">Имя и фамилия лица, представляющего </w:t>
            </w:r>
            <w:r w:rsidRPr="00E36886">
              <w:rPr>
                <w:rFonts w:ascii="GHEA Grapalat" w:eastAsia="GHEA Grapalat" w:hAnsi="GHEA Grapalat" w:cs="GHEA Grapalat"/>
                <w:color w:val="000000"/>
              </w:rPr>
              <w:lastRenderedPageBreak/>
              <w:t>декларацию</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rPr>
          <w:trHeight w:val="1487"/>
        </w:trPr>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36886">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hanging="79"/>
              <w:rPr>
                <w:rFonts w:ascii="GHEA Grapalat" w:eastAsia="GHEA Grapalat" w:hAnsi="GHEA Grapalat" w:cs="GHEA Grapalat"/>
                <w:color w:val="000000"/>
              </w:rPr>
            </w:pPr>
            <w:r w:rsidRPr="00E36886">
              <w:rPr>
                <w:rFonts w:ascii="GHEA Grapalat" w:eastAsia="GHEA Grapalat" w:hAnsi="GHEA Grapalat" w:cs="GHEA Grapalat"/>
                <w:color w:val="000000"/>
              </w:rPr>
              <w:t>День, месяц, год подписания декларации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hanging="79"/>
              <w:rPr>
                <w:rFonts w:ascii="GHEA Grapalat" w:eastAsia="GHEA Grapalat" w:hAnsi="GHEA Grapalat" w:cs="GHEA Grapalat"/>
                <w:color w:val="000000"/>
              </w:rPr>
            </w:pPr>
            <w:r w:rsidRPr="00E36886">
              <w:rPr>
                <w:rFonts w:ascii="GHEA Grapalat" w:eastAsia="GHEA Grapalat" w:hAnsi="GHEA Grapalat" w:cs="GHEA Grapalat"/>
                <w:color w:val="000000"/>
              </w:rPr>
              <w:t>Количество страниц декларации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hanging="79"/>
              <w:rPr>
                <w:rFonts w:ascii="GHEA Grapalat" w:eastAsia="GHEA Grapalat" w:hAnsi="GHEA Grapalat" w:cs="GHEA Grapalat"/>
                <w:color w:val="000000"/>
              </w:rPr>
            </w:pPr>
            <w:r w:rsidRPr="00E36886">
              <w:rPr>
                <w:rFonts w:ascii="GHEA Grapalat" w:eastAsia="GHEA Grapalat" w:hAnsi="GHEA Grapalat" w:cs="GHEA Grapalat"/>
                <w:color w:val="000000"/>
              </w:rPr>
              <w:t>Подпись лица, представляющего декларацию</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rPr>
          <w:rFonts w:ascii="GHEA Grapalat" w:eastAsia="GHEA Grapalat" w:hAnsi="GHEA Grapalat" w:cs="GHEA Grapalat"/>
        </w:rPr>
      </w:pPr>
    </w:p>
    <w:p w:rsidR="00AA1419" w:rsidRPr="00E36886" w:rsidRDefault="00AA1419" w:rsidP="00AA1419">
      <w:pPr>
        <w:rPr>
          <w:rFonts w:ascii="GHEA Grapalat" w:eastAsia="GHEA Grapalat" w:hAnsi="GHEA Grapalat" w:cs="GHEA Grapalat"/>
        </w:rPr>
      </w:pPr>
      <w:r w:rsidRPr="00E36886">
        <w:rPr>
          <w:rFonts w:ascii="GHEA Grapalat" w:hAnsi="GHEA Grapalat"/>
        </w:rPr>
        <w:br w:type="page"/>
      </w:r>
    </w:p>
    <w:p w:rsidR="00AA1419" w:rsidRPr="00E36886" w:rsidRDefault="00AA1419" w:rsidP="00AA1419">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b/>
          <w:color w:val="000000"/>
        </w:rPr>
        <w:lastRenderedPageBreak/>
        <w:t>Данные листинга  акций</w:t>
      </w:r>
    </w:p>
    <w:p w:rsidR="00AA1419" w:rsidRPr="00E36886" w:rsidRDefault="00AA1419" w:rsidP="00AA141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36886">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E36886">
              <w:rPr>
                <w:rFonts w:ascii="GHEA Grapalat" w:eastAsia="GHEA Grapalat" w:hAnsi="GHEA Grapalat" w:cs="GHEA Grapalat"/>
                <w:color w:val="000000"/>
              </w:rPr>
              <w:t>Наименование фондовой биржи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3688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Наименование</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Наименование латинскими буквами</w:t>
            </w:r>
            <w:r w:rsidRPr="00E36886">
              <w:t xml:space="preserve"> </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Номер государственной 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День, месяц, год 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Адрес 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rPr>
          <w:trHeight w:val="1361"/>
        </w:trPr>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Государтво 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E36886">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E36886">
              <w:rPr>
                <w:rFonts w:ascii="GHEA Grapalat" w:eastAsia="GHEA Grapalat" w:hAnsi="GHEA Grapalat" w:cs="GHEA Grapalat"/>
                <w:color w:val="000000"/>
              </w:rPr>
              <w:lastRenderedPageBreak/>
              <w:t>Размер участия (%)</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E36886">
              <w:rPr>
                <w:rFonts w:ascii="GHEA Grapalat" w:eastAsia="GHEA Grapalat" w:hAnsi="GHEA Grapalat" w:cs="GHEA Grapalat"/>
                <w:color w:val="000000"/>
              </w:rPr>
              <w:t>Вид участия</w:t>
            </w:r>
          </w:p>
        </w:tc>
        <w:tc>
          <w:tcPr>
            <w:tcW w:w="6178" w:type="dxa"/>
            <w:vAlign w:val="center"/>
          </w:tcPr>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AA1419" w:rsidRPr="00E36886">
                  <w:rPr>
                    <w:rFonts w:ascii="GHEA Grapalat" w:eastAsia="MS Gothic" w:hAnsi="GHEA Grapalat" w:cs="GHEA Grapalat" w:hint="eastAsia"/>
                  </w:rPr>
                  <w:t>☐</w:t>
                </w:r>
              </w:sdtContent>
            </w:sdt>
            <w:r w:rsidR="00AA1419" w:rsidRPr="00E36886">
              <w:rPr>
                <w:rFonts w:ascii="GHEA Grapalat" w:eastAsia="GHEA Grapalat" w:hAnsi="GHEA Grapalat" w:cs="GHEA Grapalat"/>
              </w:rPr>
              <w:tab/>
              <w:t>Прямое участие</w:t>
            </w:r>
          </w:p>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AA1419" w:rsidRPr="00E36886">
                  <w:rPr>
                    <w:rFonts w:ascii="GHEA Grapalat" w:eastAsia="MS Gothic" w:hAnsi="GHEA Grapalat" w:cs="GHEA Grapalat" w:hint="eastAsia"/>
                  </w:rPr>
                  <w:t>☐</w:t>
                </w:r>
              </w:sdtContent>
            </w:sdt>
            <w:r w:rsidR="00AA1419" w:rsidRPr="00E36886">
              <w:rPr>
                <w:rFonts w:ascii="GHEA Grapalat" w:eastAsia="GHEA Grapalat" w:hAnsi="GHEA Grapalat" w:cs="GHEA Grapalat"/>
              </w:rPr>
              <w:tab/>
              <w:t>Косвенное участие</w:t>
            </w:r>
          </w:p>
        </w:tc>
      </w:tr>
    </w:tbl>
    <w:p w:rsidR="00AA1419" w:rsidRPr="00E36886" w:rsidRDefault="00AA1419" w:rsidP="00AA1419">
      <w:pPr>
        <w:pBdr>
          <w:top w:val="nil"/>
          <w:left w:val="nil"/>
          <w:bottom w:val="nil"/>
          <w:right w:val="nil"/>
          <w:between w:val="nil"/>
        </w:pBdr>
        <w:spacing w:before="240"/>
        <w:rPr>
          <w:rFonts w:ascii="GHEA Grapalat" w:eastAsia="GHEA Grapalat" w:hAnsi="GHEA Grapalat" w:cs="GHEA Grapalat"/>
        </w:rPr>
      </w:pPr>
      <w:r w:rsidRPr="00E36886">
        <w:rPr>
          <w:rFonts w:ascii="GHEA Grapalat" w:hAnsi="GHEA Grapalat"/>
        </w:rPr>
        <w:br w:type="page"/>
      </w:r>
    </w:p>
    <w:p w:rsidR="00AA1419" w:rsidRPr="00E36886" w:rsidRDefault="00AA1419" w:rsidP="00AA141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E36886">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A1419" w:rsidRPr="00E36886" w:rsidRDefault="00AA1419" w:rsidP="00AA141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36886">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Название государства</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Название муниципалитета</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Размер участия (%)</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rPr>
                <w:rFonts w:ascii="GHEA Grapalat" w:eastAsia="GHEA Grapalat" w:hAnsi="GHEA Grapalat" w:cs="GHEA Grapalat"/>
                <w:color w:val="000000"/>
              </w:rPr>
            </w:pPr>
            <w:r w:rsidRPr="00E36886">
              <w:rPr>
                <w:rFonts w:ascii="GHEA Grapalat" w:eastAsia="GHEA Grapalat" w:hAnsi="GHEA Grapalat" w:cs="GHEA Grapalat"/>
                <w:color w:val="000000"/>
              </w:rPr>
              <w:t>Вид участия</w:t>
            </w:r>
          </w:p>
        </w:tc>
        <w:tc>
          <w:tcPr>
            <w:tcW w:w="6180" w:type="dxa"/>
            <w:vAlign w:val="center"/>
          </w:tcPr>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Прямое участие</w:t>
            </w:r>
          </w:p>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Косвенное участие</w:t>
            </w:r>
          </w:p>
        </w:tc>
      </w:tr>
    </w:tbl>
    <w:p w:rsidR="00AA1419" w:rsidRPr="00E36886" w:rsidRDefault="00AA1419" w:rsidP="00AA141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36886">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Название международной организации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rPr>
                <w:rFonts w:ascii="GHEA Grapalat" w:eastAsia="GHEA Grapalat" w:hAnsi="GHEA Grapalat" w:cs="GHEA Grapalat"/>
                <w:color w:val="000000"/>
              </w:rPr>
            </w:pPr>
            <w:r w:rsidRPr="00E36886">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Размер участия</w:t>
            </w:r>
            <w:r w:rsidRPr="00E36886" w:rsidDel="00C376E4">
              <w:rPr>
                <w:rFonts w:ascii="GHEA Grapalat" w:eastAsia="GHEA Grapalat" w:hAnsi="GHEA Grapalat" w:cs="GHEA Grapalat"/>
                <w:color w:val="000000"/>
              </w:rPr>
              <w:t xml:space="preserve"> </w:t>
            </w:r>
            <w:r w:rsidRPr="00E36886">
              <w:rPr>
                <w:rFonts w:ascii="GHEA Grapalat" w:eastAsia="GHEA Grapalat" w:hAnsi="GHEA Grapalat" w:cs="GHEA Grapalat"/>
                <w:color w:val="000000"/>
              </w:rPr>
              <w:t>(%)</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rPr>
                <w:rFonts w:ascii="GHEA Grapalat" w:eastAsia="GHEA Grapalat" w:hAnsi="GHEA Grapalat" w:cs="GHEA Grapalat"/>
                <w:color w:val="000000"/>
              </w:rPr>
            </w:pPr>
            <w:r w:rsidRPr="00E36886">
              <w:rPr>
                <w:rFonts w:ascii="GHEA Grapalat" w:eastAsia="GHEA Grapalat" w:hAnsi="GHEA Grapalat" w:cs="GHEA Grapalat"/>
                <w:color w:val="000000"/>
              </w:rPr>
              <w:t>Вид участия</w:t>
            </w:r>
          </w:p>
        </w:tc>
        <w:tc>
          <w:tcPr>
            <w:tcW w:w="6180" w:type="dxa"/>
            <w:vAlign w:val="center"/>
          </w:tcPr>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Прямое участие</w:t>
            </w:r>
          </w:p>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Косвенное участие</w:t>
            </w:r>
          </w:p>
        </w:tc>
      </w:tr>
    </w:tbl>
    <w:p w:rsidR="00AA1419" w:rsidRPr="00E36886" w:rsidRDefault="00AA1419" w:rsidP="00AA1419">
      <w:pPr>
        <w:rPr>
          <w:rFonts w:ascii="GHEA Grapalat" w:eastAsia="GHEA Grapalat" w:hAnsi="GHEA Grapalat" w:cs="GHEA Grapalat"/>
          <w:b/>
        </w:rPr>
      </w:pPr>
      <w:r w:rsidRPr="00E36886">
        <w:rPr>
          <w:rFonts w:ascii="GHEA Grapalat" w:hAnsi="GHEA Grapalat"/>
        </w:rPr>
        <w:br w:type="page"/>
      </w:r>
    </w:p>
    <w:p w:rsidR="00AA1419" w:rsidRPr="00E36886" w:rsidRDefault="00AA1419" w:rsidP="00AA141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E36886">
        <w:rPr>
          <w:rFonts w:ascii="GHEA Grapalat" w:eastAsia="GHEA Grapalat" w:hAnsi="GHEA Grapalat" w:cs="GHEA Grapalat"/>
          <w:b/>
          <w:color w:val="000000"/>
        </w:rPr>
        <w:lastRenderedPageBreak/>
        <w:t>Данные реального бенефициара</w:t>
      </w:r>
    </w:p>
    <w:p w:rsidR="00AA1419" w:rsidRPr="00E36886" w:rsidRDefault="00AA1419" w:rsidP="00AA141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36886">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Имя</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Фамилия</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Имя(латинскими буквами)</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Фамилия (латинскими буквами)</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Гражданство</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6"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День, месяц, год рождения</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36886">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A1419" w:rsidRPr="00E36886" w:rsidTr="006044F8">
        <w:tc>
          <w:tcPr>
            <w:tcW w:w="297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Тип документа</w:t>
            </w:r>
          </w:p>
        </w:tc>
        <w:tc>
          <w:tcPr>
            <w:tcW w:w="6096"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97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Номер документа</w:t>
            </w:r>
          </w:p>
        </w:tc>
        <w:tc>
          <w:tcPr>
            <w:tcW w:w="6096"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97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E36886">
              <w:rPr>
                <w:rFonts w:ascii="GHEA Grapalat" w:eastAsia="GHEA Grapalat" w:hAnsi="GHEA Grapalat" w:cs="GHEA Grapalat"/>
                <w:color w:val="000000"/>
              </w:rPr>
              <w:t>День, месяц, год предоставления</w:t>
            </w:r>
          </w:p>
        </w:tc>
        <w:tc>
          <w:tcPr>
            <w:tcW w:w="6096"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97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left="34"/>
              <w:rPr>
                <w:rFonts w:ascii="GHEA Grapalat" w:eastAsia="GHEA Grapalat" w:hAnsi="GHEA Grapalat" w:cs="GHEA Grapalat"/>
                <w:color w:val="000000"/>
              </w:rPr>
            </w:pPr>
            <w:r w:rsidRPr="00E36886">
              <w:rPr>
                <w:rFonts w:ascii="GHEA Grapalat" w:eastAsia="GHEA Grapalat" w:hAnsi="GHEA Grapalat" w:cs="GHEA Grapalat"/>
                <w:color w:val="000000"/>
              </w:rPr>
              <w:t>Предоставляющий орган</w:t>
            </w:r>
          </w:p>
        </w:tc>
        <w:tc>
          <w:tcPr>
            <w:tcW w:w="6096"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97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НЗОУ или эквивалентный номер</w:t>
            </w:r>
          </w:p>
        </w:tc>
        <w:tc>
          <w:tcPr>
            <w:tcW w:w="6096"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36886">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A1419" w:rsidRPr="00E36886" w:rsidTr="006044F8">
        <w:tc>
          <w:tcPr>
            <w:tcW w:w="2943"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Государство</w:t>
            </w:r>
          </w:p>
        </w:tc>
        <w:tc>
          <w:tcPr>
            <w:tcW w:w="6072"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943"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lastRenderedPageBreak/>
              <w:t>Муниципалитет</w:t>
            </w:r>
          </w:p>
        </w:tc>
        <w:tc>
          <w:tcPr>
            <w:tcW w:w="6072"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943"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E36886">
              <w:rPr>
                <w:rFonts w:ascii="GHEA Grapalat" w:eastAsia="GHEA Grapalat" w:hAnsi="GHEA Grapalat" w:cs="GHEA Grapalat"/>
                <w:color w:val="000000"/>
              </w:rPr>
              <w:t>Административно-территориальная единица</w:t>
            </w:r>
          </w:p>
        </w:tc>
        <w:tc>
          <w:tcPr>
            <w:tcW w:w="6072"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943"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E36886">
              <w:rPr>
                <w:rFonts w:ascii="GHEA Grapalat" w:eastAsia="GHEA Grapalat" w:hAnsi="GHEA Grapalat" w:cs="GHEA Grapalat"/>
                <w:color w:val="000000"/>
              </w:rPr>
              <w:t>Название улицы, здание (дом), квартира</w:t>
            </w:r>
          </w:p>
        </w:tc>
        <w:tc>
          <w:tcPr>
            <w:tcW w:w="6072"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36886">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Государство</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Муниципалитет</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Административно-территориальная единица</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Название улицы, здание (дом), квартира</w:t>
            </w:r>
          </w:p>
        </w:tc>
        <w:tc>
          <w:tcPr>
            <w:tcW w:w="6178"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36886">
        <w:rPr>
          <w:rFonts w:ascii="GHEA Grapalat" w:eastAsia="GHEA Grapalat" w:hAnsi="GHEA Grapalat" w:cs="GHEA Grapalat"/>
          <w:i/>
          <w:color w:val="000000"/>
        </w:rPr>
        <w:t>Основания являться реальным бенефициаром</w:t>
      </w:r>
      <w:r w:rsidRPr="00E36886" w:rsidDel="00F76C18">
        <w:rPr>
          <w:rFonts w:ascii="GHEA Grapalat" w:eastAsia="GHEA Grapalat" w:hAnsi="GHEA Grapalat" w:cs="GHEA Grapalat"/>
          <w:i/>
          <w:color w:val="000000"/>
        </w:rPr>
        <w:t xml:space="preserve"> </w:t>
      </w:r>
      <w:r w:rsidRPr="00E36886">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A1419" w:rsidRPr="00E36886" w:rsidTr="006044F8">
        <w:trPr>
          <w:trHeight w:val="924"/>
        </w:trPr>
        <w:tc>
          <w:tcPr>
            <w:tcW w:w="9016" w:type="dxa"/>
            <w:gridSpan w:val="2"/>
            <w:vAlign w:val="center"/>
          </w:tcPr>
          <w:p w:rsidR="00AA1419" w:rsidRPr="00E36886" w:rsidRDefault="00B64500" w:rsidP="006044F8">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r>
            <w:r w:rsidR="00AA1419" w:rsidRPr="00E36886">
              <w:rPr>
                <w:rFonts w:ascii="GHEA Grapalat" w:eastAsia="GHEA Grapalat" w:hAnsi="GHEA Grapalat" w:cs="GHEA Grapalat"/>
                <w:lang w:val="hy-AM"/>
              </w:rPr>
              <w:t>а</w:t>
            </w:r>
            <w:r w:rsidR="00AA1419" w:rsidRPr="00E36886">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A1419" w:rsidRPr="00E36886" w:rsidTr="006044F8">
        <w:trPr>
          <w:trHeight w:val="684"/>
        </w:trPr>
        <w:tc>
          <w:tcPr>
            <w:tcW w:w="4508"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Размер участия</w:t>
            </w:r>
            <w:r w:rsidRPr="00E36886" w:rsidDel="00C376E4">
              <w:rPr>
                <w:rFonts w:ascii="GHEA Grapalat" w:eastAsia="GHEA Grapalat" w:hAnsi="GHEA Grapalat" w:cs="GHEA Grapalat"/>
                <w:color w:val="000000"/>
              </w:rPr>
              <w:t xml:space="preserve"> </w:t>
            </w:r>
            <w:r w:rsidRPr="00E36886">
              <w:rPr>
                <w:rFonts w:ascii="GHEA Grapalat" w:eastAsia="GHEA Grapalat" w:hAnsi="GHEA Grapalat" w:cs="GHEA Grapalat"/>
                <w:color w:val="000000"/>
              </w:rPr>
              <w:t>(%)</w:t>
            </w:r>
          </w:p>
        </w:tc>
        <w:tc>
          <w:tcPr>
            <w:tcW w:w="4508" w:type="dxa"/>
            <w:shd w:val="clear" w:color="auto" w:fill="FFFFFF"/>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rPr>
          <w:trHeight w:val="1282"/>
        </w:trPr>
        <w:tc>
          <w:tcPr>
            <w:tcW w:w="4508"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Вид участия</w:t>
            </w:r>
          </w:p>
        </w:tc>
        <w:tc>
          <w:tcPr>
            <w:tcW w:w="4508" w:type="dxa"/>
            <w:vAlign w:val="center"/>
          </w:tcPr>
          <w:p w:rsidR="00AA1419" w:rsidRPr="00E36886" w:rsidRDefault="00B64500" w:rsidP="006044F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Прямое участие</w:t>
            </w:r>
          </w:p>
          <w:p w:rsidR="00AA1419" w:rsidRPr="00E36886" w:rsidRDefault="00B64500" w:rsidP="006044F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Косвенное участие</w:t>
            </w:r>
          </w:p>
        </w:tc>
      </w:tr>
      <w:tr w:rsidR="00AA1419" w:rsidRPr="00E36886" w:rsidTr="006044F8">
        <w:tc>
          <w:tcPr>
            <w:tcW w:w="9016" w:type="dxa"/>
            <w:gridSpan w:val="2"/>
            <w:vAlign w:val="center"/>
          </w:tcPr>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r>
            <w:r w:rsidR="00AA1419" w:rsidRPr="00E36886">
              <w:rPr>
                <w:rFonts w:ascii="GHEA Grapalat" w:eastAsia="GHEA Grapalat" w:hAnsi="GHEA Grapalat" w:cs="GHEA Grapalat"/>
                <w:lang w:val="hy-AM"/>
              </w:rPr>
              <w:t>б</w:t>
            </w:r>
            <w:r w:rsidR="00AA1419" w:rsidRPr="00E36886">
              <w:rPr>
                <w:rFonts w:ascii="MS Mincho" w:eastAsia="MS Mincho" w:hAnsi="MS Mincho" w:cs="MS Mincho" w:hint="eastAsia"/>
              </w:rPr>
              <w:t>․</w:t>
            </w:r>
            <w:r w:rsidR="00AA1419" w:rsidRPr="00E36886">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A1419" w:rsidRPr="00E36886" w:rsidTr="006044F8">
        <w:tc>
          <w:tcPr>
            <w:tcW w:w="9016" w:type="dxa"/>
            <w:gridSpan w:val="2"/>
            <w:vAlign w:val="center"/>
          </w:tcPr>
          <w:p w:rsidR="00AA1419" w:rsidRPr="00E36886" w:rsidRDefault="00B64500" w:rsidP="006044F8">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r>
            <w:r w:rsidR="00AA1419" w:rsidRPr="00E36886">
              <w:rPr>
                <w:rFonts w:ascii="GHEA Grapalat" w:eastAsia="GHEA Grapalat" w:hAnsi="GHEA Grapalat" w:cs="GHEA Grapalat"/>
                <w:lang w:val="hy-AM"/>
              </w:rPr>
              <w:t>в</w:t>
            </w:r>
            <w:r w:rsidR="00AA1419" w:rsidRPr="00E36886">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A1419" w:rsidRPr="00E36886">
              <w:rPr>
                <w:rFonts w:ascii="GHEA Grapalat" w:eastAsia="GHEA Grapalat" w:hAnsi="GHEA Grapalat" w:cs="GHEA Grapalat"/>
                <w:lang w:val="hy-AM"/>
              </w:rPr>
              <w:t>б</w:t>
            </w:r>
            <w:r w:rsidR="00AA1419" w:rsidRPr="00E36886">
              <w:rPr>
                <w:rFonts w:ascii="GHEA Grapalat" w:eastAsia="GHEA Grapalat" w:hAnsi="GHEA Grapalat" w:cs="GHEA Grapalat"/>
              </w:rPr>
              <w:t>"</w:t>
            </w:r>
          </w:p>
        </w:tc>
      </w:tr>
    </w:tbl>
    <w:p w:rsidR="00AA1419" w:rsidRPr="00E36886" w:rsidRDefault="00AA1419" w:rsidP="00AA141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36886">
        <w:rPr>
          <w:rFonts w:ascii="GHEA Grapalat" w:eastAsia="GHEA Grapalat" w:hAnsi="GHEA Grapalat" w:cs="GHEA Grapalat"/>
          <w:i/>
          <w:color w:val="000000"/>
        </w:rPr>
        <w:t>Основания являться реальным бенефициаром</w:t>
      </w:r>
      <w:r w:rsidRPr="00E36886" w:rsidDel="00F76C18">
        <w:rPr>
          <w:rFonts w:ascii="GHEA Grapalat" w:eastAsia="GHEA Grapalat" w:hAnsi="GHEA Grapalat" w:cs="GHEA Grapalat"/>
          <w:i/>
          <w:color w:val="000000"/>
        </w:rPr>
        <w:t xml:space="preserve"> </w:t>
      </w:r>
      <w:r w:rsidRPr="00E36886">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A1419" w:rsidRPr="00E36886" w:rsidTr="006044F8">
        <w:trPr>
          <w:trHeight w:val="924"/>
        </w:trPr>
        <w:tc>
          <w:tcPr>
            <w:tcW w:w="9016" w:type="dxa"/>
            <w:gridSpan w:val="2"/>
            <w:vAlign w:val="center"/>
          </w:tcPr>
          <w:p w:rsidR="00AA1419" w:rsidRPr="00E36886" w:rsidRDefault="00B64500" w:rsidP="006044F8">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r>
            <w:r w:rsidR="00AA1419" w:rsidRPr="00E36886">
              <w:rPr>
                <w:rFonts w:ascii="GHEA Grapalat" w:eastAsia="GHEA Grapalat" w:hAnsi="GHEA Grapalat" w:cs="GHEA Grapalat"/>
                <w:lang w:val="hy-AM"/>
              </w:rPr>
              <w:t>а</w:t>
            </w:r>
            <w:r w:rsidR="00AA1419" w:rsidRPr="00E36886">
              <w:rPr>
                <w:rFonts w:ascii="MS Mincho" w:eastAsia="MS Mincho" w:hAnsi="MS Mincho" w:cs="MS Mincho" w:hint="eastAsia"/>
              </w:rPr>
              <w:t>․</w:t>
            </w:r>
            <w:r w:rsidR="00AA1419" w:rsidRPr="00E36886">
              <w:rPr>
                <w:rFonts w:ascii="GHEA Grapalat" w:eastAsia="Cambria Math" w:hAnsi="GHEA Grapalat" w:cs="Cambria Math"/>
              </w:rPr>
              <w:t xml:space="preserve"> </w:t>
            </w:r>
            <w:r w:rsidR="00AA1419" w:rsidRPr="00E36886">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A1419" w:rsidRPr="00E36886" w:rsidTr="006044F8">
        <w:trPr>
          <w:trHeight w:val="684"/>
        </w:trPr>
        <w:tc>
          <w:tcPr>
            <w:tcW w:w="4508"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Размер участия (%)</w:t>
            </w:r>
          </w:p>
        </w:tc>
        <w:tc>
          <w:tcPr>
            <w:tcW w:w="4508" w:type="dxa"/>
            <w:shd w:val="clear" w:color="auto" w:fill="auto"/>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rPr>
          <w:trHeight w:val="1282"/>
        </w:trPr>
        <w:tc>
          <w:tcPr>
            <w:tcW w:w="4508"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Вид участия</w:t>
            </w:r>
          </w:p>
        </w:tc>
        <w:tc>
          <w:tcPr>
            <w:tcW w:w="4508" w:type="dxa"/>
            <w:vAlign w:val="center"/>
          </w:tcPr>
          <w:p w:rsidR="00AA1419" w:rsidRPr="00E36886" w:rsidRDefault="00B64500" w:rsidP="006044F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Прямое участие</w:t>
            </w:r>
          </w:p>
          <w:p w:rsidR="00AA1419" w:rsidRPr="00E36886" w:rsidRDefault="00B64500" w:rsidP="006044F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Косвенное участие</w:t>
            </w:r>
          </w:p>
        </w:tc>
      </w:tr>
      <w:tr w:rsidR="00AA1419" w:rsidRPr="00E36886" w:rsidTr="006044F8">
        <w:tc>
          <w:tcPr>
            <w:tcW w:w="9016" w:type="dxa"/>
            <w:gridSpan w:val="2"/>
            <w:vAlign w:val="center"/>
          </w:tcPr>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r>
            <w:r w:rsidR="00AA1419" w:rsidRPr="00E36886">
              <w:rPr>
                <w:rFonts w:ascii="GHEA Grapalat" w:eastAsia="GHEA Grapalat" w:hAnsi="GHEA Grapalat" w:cs="GHEA Grapalat"/>
                <w:lang w:val="hy-AM"/>
              </w:rPr>
              <w:t>б</w:t>
            </w:r>
            <w:r w:rsidR="00AA1419" w:rsidRPr="00E36886">
              <w:rPr>
                <w:rFonts w:ascii="MS Mincho" w:eastAsia="MS Mincho" w:hAnsi="MS Mincho" w:cs="MS Mincho" w:hint="eastAsia"/>
              </w:rPr>
              <w:t>․</w:t>
            </w:r>
            <w:r w:rsidR="00AA1419" w:rsidRPr="00E36886">
              <w:rPr>
                <w:rFonts w:ascii="GHEA Grapalat" w:eastAsia="Cambria Math" w:hAnsi="GHEA Grapalat" w:cs="Cambria Math"/>
              </w:rPr>
              <w:t xml:space="preserve"> </w:t>
            </w:r>
            <w:r w:rsidR="00AA1419" w:rsidRPr="00E36886">
              <w:rPr>
                <w:rFonts w:ascii="GHEA Grapalat" w:eastAsia="GHEA Grapalat" w:hAnsi="GHEA Grapalat" w:cs="GHEA Grapalat"/>
              </w:rPr>
              <w:t xml:space="preserve">имеет право назначать или </w:t>
            </w:r>
            <w:r w:rsidR="00AA1419" w:rsidRPr="00E36886">
              <w:rPr>
                <w:rFonts w:ascii="GHEA Grapalat" w:eastAsia="GHEA Grapalat" w:hAnsi="GHEA Grapalat" w:cs="GHEA Grapalat"/>
                <w:lang w:eastAsia="hy-AM"/>
              </w:rPr>
              <w:t>освобождать</w:t>
            </w:r>
            <w:r w:rsidR="00AA1419" w:rsidRPr="00E36886">
              <w:rPr>
                <w:rFonts w:ascii="GHEA Grapalat" w:eastAsia="GHEA Grapalat" w:hAnsi="GHEA Grapalat" w:cs="GHEA Grapalat"/>
              </w:rPr>
              <w:t xml:space="preserve"> большинство членов органов управления юридического лица</w:t>
            </w:r>
          </w:p>
        </w:tc>
      </w:tr>
      <w:tr w:rsidR="00AA1419" w:rsidRPr="00E36886" w:rsidTr="006044F8">
        <w:tc>
          <w:tcPr>
            <w:tcW w:w="9016" w:type="dxa"/>
            <w:gridSpan w:val="2"/>
            <w:vAlign w:val="center"/>
          </w:tcPr>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r>
            <w:r w:rsidR="00AA1419" w:rsidRPr="00E36886">
              <w:rPr>
                <w:rFonts w:ascii="GHEA Grapalat" w:eastAsia="GHEA Grapalat" w:hAnsi="GHEA Grapalat" w:cs="GHEA Grapalat"/>
                <w:lang w:val="hy-AM"/>
              </w:rPr>
              <w:t>в</w:t>
            </w:r>
            <w:r w:rsidR="00AA1419" w:rsidRPr="00E36886">
              <w:rPr>
                <w:rFonts w:ascii="MS Mincho" w:eastAsia="MS Mincho" w:hAnsi="MS Mincho" w:cs="MS Mincho" w:hint="eastAsia"/>
              </w:rPr>
              <w:t>․</w:t>
            </w:r>
            <w:r w:rsidR="00AA1419" w:rsidRPr="00E36886">
              <w:rPr>
                <w:rFonts w:ascii="GHEA Grapalat" w:eastAsia="Cambria Math" w:hAnsi="GHEA Grapalat" w:cs="Cambria Math"/>
              </w:rPr>
              <w:t xml:space="preserve"> </w:t>
            </w:r>
            <w:r w:rsidR="00AA1419" w:rsidRPr="00E36886">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A1419" w:rsidRPr="00E36886" w:rsidTr="006044F8">
        <w:tc>
          <w:tcPr>
            <w:tcW w:w="9016" w:type="dxa"/>
            <w:gridSpan w:val="2"/>
            <w:vAlign w:val="center"/>
          </w:tcPr>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r>
            <w:r w:rsidR="00AA1419" w:rsidRPr="00E36886">
              <w:rPr>
                <w:rFonts w:ascii="GHEA Grapalat" w:eastAsia="GHEA Grapalat" w:hAnsi="GHEA Grapalat" w:cs="GHEA Grapalat"/>
                <w:lang w:val="hy-AM"/>
              </w:rPr>
              <w:t>г</w:t>
            </w:r>
            <w:r w:rsidR="00AA1419" w:rsidRPr="00E36886">
              <w:rPr>
                <w:rFonts w:ascii="MS Mincho" w:eastAsia="MS Mincho" w:hAnsi="MS Mincho" w:cs="MS Mincho" w:hint="eastAsia"/>
              </w:rPr>
              <w:t>․</w:t>
            </w:r>
            <w:r w:rsidR="00AA1419" w:rsidRPr="00E36886">
              <w:rPr>
                <w:rFonts w:ascii="GHEA Grapalat" w:eastAsia="Cambria Math" w:hAnsi="GHEA Grapalat" w:cs="Cambria Math"/>
              </w:rPr>
              <w:t xml:space="preserve"> </w:t>
            </w:r>
            <w:r w:rsidR="00AA1419" w:rsidRPr="00E36886">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A1419" w:rsidRPr="00E36886" w:rsidTr="006044F8">
        <w:tc>
          <w:tcPr>
            <w:tcW w:w="9016" w:type="dxa"/>
            <w:gridSpan w:val="2"/>
            <w:vAlign w:val="center"/>
          </w:tcPr>
          <w:p w:rsidR="00AA1419" w:rsidRPr="00E36886" w:rsidRDefault="00B64500" w:rsidP="006044F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r>
            <w:r w:rsidR="00AA1419" w:rsidRPr="00E36886">
              <w:rPr>
                <w:rFonts w:ascii="GHEA Grapalat" w:eastAsia="GHEA Grapalat" w:hAnsi="GHEA Grapalat" w:cs="GHEA Grapalat"/>
                <w:lang w:val="hy-AM"/>
              </w:rPr>
              <w:t>д</w:t>
            </w:r>
            <w:r w:rsidR="00AA1419" w:rsidRPr="00E36886">
              <w:rPr>
                <w:rFonts w:ascii="MS Mincho" w:eastAsia="MS Mincho" w:hAnsi="MS Mincho" w:cs="MS Mincho" w:hint="eastAsia"/>
              </w:rPr>
              <w:t>․</w:t>
            </w:r>
            <w:r w:rsidR="00AA1419" w:rsidRPr="00E36886">
              <w:rPr>
                <w:rFonts w:ascii="GHEA Grapalat" w:eastAsia="Cambria Math" w:hAnsi="GHEA Grapalat" w:cs="Cambria Math"/>
              </w:rPr>
              <w:t xml:space="preserve"> </w:t>
            </w:r>
            <w:r w:rsidR="00AA1419" w:rsidRPr="00E36886">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A1419" w:rsidRPr="00E36886" w:rsidRDefault="00AA1419" w:rsidP="00AA141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E36886">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E36886">
              <w:rPr>
                <w:rFonts w:ascii="GHEA Grapalat" w:eastAsia="GHEA Grapalat" w:hAnsi="GHEA Grapalat" w:cs="GHEA Grapalat"/>
                <w:color w:val="000000"/>
              </w:rPr>
              <w:lastRenderedPageBreak/>
              <w:t>День, месяц, год становления реальным бенефициаром</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E36886">
              <w:rPr>
                <w:rFonts w:ascii="GHEA Grapalat" w:eastAsia="GHEA Grapalat" w:hAnsi="GHEA Grapalat" w:cs="GHEA Grapalat"/>
                <w:color w:val="000000"/>
              </w:rPr>
              <w:t>Осуществление контроля за организацией</w:t>
            </w:r>
          </w:p>
        </w:tc>
        <w:tc>
          <w:tcPr>
            <w:tcW w:w="6180" w:type="dxa"/>
            <w:vAlign w:val="center"/>
          </w:tcPr>
          <w:p w:rsidR="00AA1419" w:rsidRPr="00E36886" w:rsidRDefault="00B64500" w:rsidP="006044F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Отдельно</w:t>
            </w:r>
          </w:p>
          <w:p w:rsidR="00AA1419" w:rsidRPr="00E36886" w:rsidRDefault="00B64500" w:rsidP="006044F8">
            <w:pPr>
              <w:rPr>
                <w:rFonts w:ascii="GHEA Grapalat" w:eastAsia="GHEA Grapalat" w:hAnsi="GHEA Grapalat" w:cs="GHEA Grapalat"/>
              </w:rPr>
            </w:pPr>
            <w:sdt>
              <w:sdtPr>
                <w:rPr>
                  <w:rFonts w:ascii="GHEA Grapalat" w:eastAsia="GHEA Grapalat" w:hAnsi="GHEA Grapalat" w:cs="GHEA Grapalat"/>
                </w:rPr>
                <w:id w:val="454287896"/>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Совместно с аффилированными лицами</w:t>
            </w: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E36886">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A1419" w:rsidRPr="00E36886" w:rsidRDefault="00B64500" w:rsidP="006044F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Да</w:t>
            </w:r>
          </w:p>
          <w:p w:rsidR="00AA1419" w:rsidRPr="00E36886" w:rsidRDefault="00B64500" w:rsidP="006044F8">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AA1419" w:rsidRPr="00E36886">
                  <w:rPr>
                    <w:rFonts w:ascii="MS Mincho" w:eastAsia="MS Mincho" w:hAnsi="MS Mincho" w:cs="MS Mincho" w:hint="eastAsia"/>
                  </w:rPr>
                  <w:t>☐</w:t>
                </w:r>
              </w:sdtContent>
            </w:sdt>
            <w:r w:rsidR="00AA1419" w:rsidRPr="00E36886">
              <w:rPr>
                <w:rFonts w:ascii="GHEA Grapalat" w:eastAsia="GHEA Grapalat" w:hAnsi="GHEA Grapalat" w:cs="GHEA Grapalat"/>
              </w:rPr>
              <w:tab/>
              <w:t>Нет</w:t>
            </w:r>
          </w:p>
        </w:tc>
      </w:tr>
    </w:tbl>
    <w:p w:rsidR="00AA1419" w:rsidRPr="00E36886" w:rsidRDefault="00AA1419" w:rsidP="00AA141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36886">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 xml:space="preserve">Адрес </w:t>
            </w:r>
            <w:r w:rsidRPr="00E36886">
              <w:rPr>
                <w:rFonts w:ascii="Courier New" w:eastAsia="GHEA Grapalat" w:hAnsi="Courier New" w:cs="Courier New"/>
                <w:color w:val="000000"/>
              </w:rPr>
              <w:t> </w:t>
            </w:r>
            <w:r w:rsidRPr="00E36886">
              <w:rPr>
                <w:rFonts w:ascii="GHEA Grapalat" w:eastAsia="GHEA Grapalat" w:hAnsi="GHEA Grapalat" w:cs="GHEA Grapalat"/>
                <w:color w:val="000000"/>
              </w:rPr>
              <w:t>электронной почты</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7"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Номер телефона</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pBdr>
          <w:top w:val="nil"/>
          <w:left w:val="nil"/>
          <w:bottom w:val="nil"/>
          <w:right w:val="nil"/>
          <w:between w:val="nil"/>
        </w:pBdr>
        <w:ind w:left="792"/>
        <w:rPr>
          <w:rFonts w:ascii="GHEA Grapalat" w:eastAsia="GHEA Grapalat" w:hAnsi="GHEA Grapalat" w:cs="GHEA Grapalat"/>
          <w:i/>
          <w:color w:val="000000"/>
        </w:rPr>
      </w:pPr>
      <w:r w:rsidRPr="00E36886">
        <w:rPr>
          <w:rFonts w:ascii="GHEA Grapalat" w:hAnsi="GHEA Grapalat"/>
        </w:rPr>
        <w:br w:type="page"/>
      </w:r>
    </w:p>
    <w:p w:rsidR="00AA1419" w:rsidRPr="00E36886" w:rsidRDefault="00AA1419" w:rsidP="00AA141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E36886">
        <w:rPr>
          <w:rFonts w:ascii="GHEA Grapalat" w:eastAsia="GHEA Grapalat" w:hAnsi="GHEA Grapalat" w:cs="GHEA Grapalat"/>
          <w:b/>
          <w:color w:val="000000"/>
        </w:rPr>
        <w:lastRenderedPageBreak/>
        <w:t>Промежуточные юридические лица</w:t>
      </w:r>
    </w:p>
    <w:p w:rsidR="00AA1419" w:rsidRPr="00E36886" w:rsidRDefault="00AA1419" w:rsidP="00AA141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36886">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Наименование</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Наименование латинскими буквами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Номер государственной 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День, месяц, год 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Адрес 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Государство регистрации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E36886">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A1419" w:rsidRPr="00E36886" w:rsidTr="006044F8">
        <w:trPr>
          <w:trHeight w:val="853"/>
        </w:trPr>
        <w:tc>
          <w:tcPr>
            <w:tcW w:w="2835" w:type="dxa"/>
            <w:vMerge w:val="restart"/>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E36886">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E36886">
              <w:rPr>
                <w:rFonts w:ascii="GHEA Grapalat" w:eastAsia="GHEA Grapalat" w:hAnsi="GHEA Grapalat" w:cs="GHEA Grapalat"/>
                <w:color w:val="000000"/>
              </w:rPr>
              <w:lastRenderedPageBreak/>
              <w:t>юридическим лицом</w:t>
            </w:r>
          </w:p>
        </w:tc>
        <w:tc>
          <w:tcPr>
            <w:tcW w:w="6180" w:type="dxa"/>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rPr>
          <w:trHeight w:val="850"/>
        </w:trPr>
        <w:tc>
          <w:tcPr>
            <w:tcW w:w="2835" w:type="dxa"/>
            <w:vMerge/>
            <w:shd w:val="clear" w:color="auto" w:fill="D9E2F3"/>
            <w:vAlign w:val="center"/>
          </w:tcPr>
          <w:p w:rsidR="00AA1419" w:rsidRPr="00E36886" w:rsidRDefault="00AA1419" w:rsidP="006044F8">
            <w:pPr>
              <w:numPr>
                <w:ilvl w:val="2"/>
                <w:numId w:val="25"/>
              </w:numPr>
              <w:pBdr>
                <w:top w:val="nil"/>
                <w:left w:val="nil"/>
                <w:bottom w:val="nil"/>
                <w:right w:val="nil"/>
                <w:between w:val="nil"/>
              </w:pBdr>
              <w:rPr>
                <w:rFonts w:ascii="GHEA Grapalat" w:eastAsia="GHEA Grapalat" w:hAnsi="GHEA Grapalat" w:cs="GHEA Grapalat"/>
                <w:color w:val="000000"/>
              </w:rPr>
            </w:pPr>
          </w:p>
        </w:tc>
        <w:tc>
          <w:tcPr>
            <w:tcW w:w="6180" w:type="dxa"/>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rPr>
          <w:trHeight w:val="850"/>
        </w:trPr>
        <w:tc>
          <w:tcPr>
            <w:tcW w:w="2835" w:type="dxa"/>
            <w:vMerge/>
            <w:shd w:val="clear" w:color="auto" w:fill="D9E2F3"/>
            <w:vAlign w:val="center"/>
          </w:tcPr>
          <w:p w:rsidR="00AA1419" w:rsidRPr="00E36886" w:rsidRDefault="00AA1419" w:rsidP="006044F8">
            <w:pPr>
              <w:numPr>
                <w:ilvl w:val="2"/>
                <w:numId w:val="25"/>
              </w:numPr>
              <w:pBdr>
                <w:top w:val="nil"/>
                <w:left w:val="nil"/>
                <w:bottom w:val="nil"/>
                <w:right w:val="nil"/>
                <w:between w:val="nil"/>
              </w:pBdr>
              <w:rPr>
                <w:rFonts w:ascii="GHEA Grapalat" w:eastAsia="GHEA Grapalat" w:hAnsi="GHEA Grapalat" w:cs="GHEA Grapalat"/>
                <w:color w:val="000000"/>
              </w:rPr>
            </w:pPr>
          </w:p>
        </w:tc>
        <w:tc>
          <w:tcPr>
            <w:tcW w:w="6180" w:type="dxa"/>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rPr>
          <w:trHeight w:val="850"/>
        </w:trPr>
        <w:tc>
          <w:tcPr>
            <w:tcW w:w="2835" w:type="dxa"/>
            <w:vMerge/>
            <w:shd w:val="clear" w:color="auto" w:fill="D9E2F3"/>
            <w:vAlign w:val="center"/>
          </w:tcPr>
          <w:p w:rsidR="00AA1419" w:rsidRPr="00E36886" w:rsidRDefault="00AA1419" w:rsidP="006044F8">
            <w:pPr>
              <w:numPr>
                <w:ilvl w:val="2"/>
                <w:numId w:val="25"/>
              </w:numPr>
              <w:pBdr>
                <w:top w:val="nil"/>
                <w:left w:val="nil"/>
                <w:bottom w:val="nil"/>
                <w:right w:val="nil"/>
                <w:between w:val="nil"/>
              </w:pBdr>
              <w:rPr>
                <w:rFonts w:ascii="GHEA Grapalat" w:eastAsia="GHEA Grapalat" w:hAnsi="GHEA Grapalat" w:cs="GHEA Grapalat"/>
                <w:color w:val="000000"/>
              </w:rPr>
            </w:pPr>
          </w:p>
        </w:tc>
        <w:tc>
          <w:tcPr>
            <w:tcW w:w="6180" w:type="dxa"/>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rPr>
          <w:trHeight w:val="850"/>
        </w:trPr>
        <w:tc>
          <w:tcPr>
            <w:tcW w:w="2835" w:type="dxa"/>
            <w:vMerge/>
            <w:shd w:val="clear" w:color="auto" w:fill="D9E2F3"/>
            <w:vAlign w:val="center"/>
          </w:tcPr>
          <w:p w:rsidR="00AA1419" w:rsidRPr="00E36886" w:rsidRDefault="00AA1419" w:rsidP="006044F8">
            <w:pPr>
              <w:numPr>
                <w:ilvl w:val="2"/>
                <w:numId w:val="25"/>
              </w:numPr>
              <w:pBdr>
                <w:top w:val="nil"/>
                <w:left w:val="nil"/>
                <w:bottom w:val="nil"/>
                <w:right w:val="nil"/>
                <w:between w:val="nil"/>
              </w:pBdr>
              <w:rPr>
                <w:rFonts w:ascii="GHEA Grapalat" w:eastAsia="GHEA Grapalat" w:hAnsi="GHEA Grapalat" w:cs="GHEA Grapalat"/>
                <w:color w:val="000000"/>
              </w:rPr>
            </w:pPr>
          </w:p>
        </w:tc>
        <w:tc>
          <w:tcPr>
            <w:tcW w:w="6180" w:type="dxa"/>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E36886">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Наименование фондовой биржи</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r w:rsidR="00AA1419" w:rsidRPr="00E36886" w:rsidTr="006044F8">
        <w:tc>
          <w:tcPr>
            <w:tcW w:w="2835" w:type="dxa"/>
            <w:shd w:val="clear" w:color="auto" w:fill="D9E2F3"/>
            <w:vAlign w:val="center"/>
          </w:tcPr>
          <w:p w:rsidR="00AA1419" w:rsidRPr="00E36886" w:rsidRDefault="00AA1419" w:rsidP="006044F8">
            <w:pPr>
              <w:numPr>
                <w:ilvl w:val="2"/>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E36886">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AA1419" w:rsidRPr="00E36886" w:rsidRDefault="00AA1419" w:rsidP="006044F8">
            <w:pPr>
              <w:spacing w:before="240" w:after="240"/>
              <w:rPr>
                <w:rFonts w:ascii="GHEA Grapalat" w:eastAsia="GHEA Grapalat" w:hAnsi="GHEA Grapalat" w:cs="GHEA Grapalat"/>
              </w:rPr>
            </w:pPr>
          </w:p>
        </w:tc>
      </w:tr>
    </w:tbl>
    <w:p w:rsidR="00AA1419" w:rsidRPr="00E36886" w:rsidRDefault="00AA1419" w:rsidP="00AA1419">
      <w:pPr>
        <w:pBdr>
          <w:top w:val="nil"/>
          <w:left w:val="nil"/>
          <w:bottom w:val="nil"/>
          <w:right w:val="nil"/>
          <w:between w:val="nil"/>
        </w:pBdr>
        <w:spacing w:before="240"/>
        <w:rPr>
          <w:rFonts w:ascii="GHEA Grapalat" w:eastAsia="GHEA Grapalat" w:hAnsi="GHEA Grapalat" w:cs="GHEA Grapalat"/>
          <w:i/>
        </w:rPr>
      </w:pPr>
      <w:r w:rsidRPr="00E36886">
        <w:rPr>
          <w:rFonts w:ascii="GHEA Grapalat" w:eastAsia="GHEA Grapalat" w:hAnsi="GHEA Grapalat" w:cs="GHEA Grapalat"/>
          <w:i/>
        </w:rPr>
        <w:br w:type="page"/>
      </w:r>
    </w:p>
    <w:p w:rsidR="00AA1419" w:rsidRPr="00E36886" w:rsidRDefault="00AA1419" w:rsidP="00AA1419">
      <w:pPr>
        <w:pBdr>
          <w:top w:val="nil"/>
          <w:left w:val="nil"/>
          <w:bottom w:val="nil"/>
          <w:right w:val="nil"/>
          <w:between w:val="nil"/>
        </w:pBdr>
        <w:rPr>
          <w:rFonts w:ascii="GHEA Grapalat" w:eastAsia="GHEA Grapalat" w:hAnsi="GHEA Grapalat" w:cs="GHEA Grapalat"/>
          <w:b/>
          <w:color w:val="000000"/>
        </w:rPr>
      </w:pPr>
      <w:r w:rsidRPr="00E3688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A1419" w:rsidRPr="00E36886" w:rsidTr="006044F8">
        <w:tc>
          <w:tcPr>
            <w:tcW w:w="9016" w:type="dxa"/>
            <w:shd w:val="clear" w:color="auto" w:fill="DBE5F1" w:themeFill="accent1" w:themeFillTint="33"/>
          </w:tcPr>
          <w:p w:rsidR="00AA1419" w:rsidRPr="00E36886" w:rsidRDefault="00AA1419" w:rsidP="006044F8">
            <w:pPr>
              <w:spacing w:before="240" w:after="160" w:line="259" w:lineRule="auto"/>
              <w:rPr>
                <w:rFonts w:ascii="GHEA Grapalat" w:eastAsia="GHEA Grapalat" w:hAnsi="GHEA Grapalat" w:cs="GHEA Grapalat"/>
                <w:i/>
                <w:color w:val="000000"/>
              </w:rPr>
            </w:pPr>
            <w:r w:rsidRPr="00E36886">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A1419" w:rsidRPr="00E36886" w:rsidTr="006044F8">
        <w:trPr>
          <w:trHeight w:val="10187"/>
        </w:trPr>
        <w:tc>
          <w:tcPr>
            <w:tcW w:w="9016" w:type="dxa"/>
          </w:tcPr>
          <w:p w:rsidR="00AA1419" w:rsidRPr="00E36886" w:rsidRDefault="00AA1419" w:rsidP="006044F8">
            <w:pPr>
              <w:rPr>
                <w:rFonts w:ascii="GHEA Grapalat" w:eastAsia="GHEA Grapalat" w:hAnsi="GHEA Grapalat" w:cs="GHEA Grapalat"/>
                <w:b/>
                <w:color w:val="000000"/>
              </w:rPr>
            </w:pPr>
          </w:p>
        </w:tc>
      </w:tr>
    </w:tbl>
    <w:p w:rsidR="00AA1419" w:rsidRPr="00E36886" w:rsidRDefault="00AA1419" w:rsidP="00AA1419">
      <w:pPr>
        <w:pBdr>
          <w:top w:val="nil"/>
          <w:left w:val="nil"/>
          <w:bottom w:val="nil"/>
          <w:right w:val="nil"/>
          <w:between w:val="nil"/>
        </w:pBdr>
        <w:rPr>
          <w:rFonts w:ascii="GHEA Grapalat" w:eastAsia="GHEA Grapalat" w:hAnsi="GHEA Grapalat" w:cs="GHEA Grapalat"/>
          <w:b/>
          <w:color w:val="000000"/>
        </w:rPr>
      </w:pPr>
    </w:p>
    <w:p w:rsidR="00AA1419" w:rsidRPr="00E36886" w:rsidRDefault="00AA1419" w:rsidP="00AA1419">
      <w:pPr>
        <w:rPr>
          <w:rFonts w:ascii="GHEA Grapalat" w:hAnsi="GHEA Grapalat"/>
          <w:b/>
        </w:rPr>
      </w:pPr>
    </w:p>
    <w:p w:rsidR="00AA1419" w:rsidRPr="00E36886" w:rsidRDefault="00AA1419" w:rsidP="00AA1419">
      <w:pPr>
        <w:rPr>
          <w:ins w:id="3" w:author="Inesa Kocharyan" w:date="2021-09-01T11:45:00Z"/>
          <w:rFonts w:ascii="GHEA Grapalat" w:hAnsi="GHEA Grapalat"/>
          <w:b/>
        </w:rPr>
      </w:pPr>
    </w:p>
    <w:p w:rsidR="00AA1419" w:rsidRPr="00E36886" w:rsidRDefault="00AA1419" w:rsidP="00AA1419">
      <w:pPr>
        <w:rPr>
          <w:rFonts w:ascii="GHEA Grapalat" w:hAnsi="GHEA Grapalat"/>
          <w:b/>
        </w:rPr>
      </w:pPr>
      <w:r w:rsidRPr="00E36886">
        <w:rPr>
          <w:rFonts w:ascii="GHEA Grapalat" w:hAnsi="GHEA Grapalat"/>
          <w:b/>
        </w:rPr>
        <w:br w:type="page"/>
      </w:r>
    </w:p>
    <w:p w:rsidR="00AA1419" w:rsidRPr="00E36886" w:rsidRDefault="00AA1419" w:rsidP="00AA1419">
      <w:pPr>
        <w:spacing w:line="360" w:lineRule="auto"/>
        <w:contextualSpacing/>
        <w:jc w:val="center"/>
        <w:rPr>
          <w:rFonts w:ascii="GHEA Grapalat" w:hAnsi="GHEA Grapalat"/>
          <w:b/>
          <w:lang w:val="hy-AM"/>
        </w:rPr>
      </w:pPr>
      <w:r w:rsidRPr="00E36886">
        <w:rPr>
          <w:rFonts w:ascii="GHEA Grapalat" w:hAnsi="GHEA Grapalat"/>
          <w:b/>
        </w:rPr>
        <w:lastRenderedPageBreak/>
        <w:t>Порядок заполнения декларации</w:t>
      </w:r>
    </w:p>
    <w:p w:rsidR="00AA1419" w:rsidRPr="00E36886" w:rsidRDefault="00AA1419" w:rsidP="00AA1419">
      <w:pPr>
        <w:numPr>
          <w:ilvl w:val="0"/>
          <w:numId w:val="26"/>
        </w:numPr>
        <w:spacing w:after="200" w:line="360" w:lineRule="auto"/>
        <w:ind w:left="0"/>
        <w:contextualSpacing/>
        <w:jc w:val="both"/>
        <w:rPr>
          <w:rFonts w:ascii="GHEA Grapalat" w:hAnsi="GHEA Grapalat"/>
        </w:rPr>
      </w:pPr>
      <w:r w:rsidRPr="00E36886">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A1419" w:rsidRPr="00E36886" w:rsidRDefault="00AA1419" w:rsidP="00AA1419">
      <w:pPr>
        <w:numPr>
          <w:ilvl w:val="0"/>
          <w:numId w:val="27"/>
        </w:numPr>
        <w:spacing w:after="200" w:line="360" w:lineRule="auto"/>
        <w:ind w:left="0" w:firstLine="142"/>
        <w:contextualSpacing/>
        <w:jc w:val="both"/>
        <w:rPr>
          <w:rFonts w:ascii="GHEA Grapalat" w:hAnsi="GHEA Grapalat"/>
        </w:rPr>
      </w:pPr>
      <w:r w:rsidRPr="00E36886">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A1419" w:rsidRPr="00E36886" w:rsidRDefault="00AA1419" w:rsidP="00AA1419">
      <w:pPr>
        <w:numPr>
          <w:ilvl w:val="0"/>
          <w:numId w:val="27"/>
        </w:numPr>
        <w:spacing w:after="200" w:line="360" w:lineRule="auto"/>
        <w:contextualSpacing/>
        <w:jc w:val="both"/>
        <w:rPr>
          <w:rFonts w:ascii="GHEA Grapalat" w:hAnsi="GHEA Grapalat"/>
        </w:rPr>
      </w:pPr>
      <w:r w:rsidRPr="00E36886">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A1419" w:rsidRPr="00E36886" w:rsidRDefault="00AA1419" w:rsidP="00AA1419">
      <w:pPr>
        <w:numPr>
          <w:ilvl w:val="0"/>
          <w:numId w:val="27"/>
        </w:numPr>
        <w:spacing w:after="200" w:line="360" w:lineRule="auto"/>
        <w:ind w:left="0" w:firstLine="0"/>
        <w:contextualSpacing/>
        <w:jc w:val="both"/>
        <w:rPr>
          <w:rFonts w:ascii="GHEA Grapalat" w:hAnsi="GHEA Grapalat"/>
        </w:rPr>
      </w:pPr>
      <w:r w:rsidRPr="00E36886">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A1419" w:rsidRPr="00E36886" w:rsidRDefault="00AA1419" w:rsidP="00AA1419">
      <w:pPr>
        <w:numPr>
          <w:ilvl w:val="0"/>
          <w:numId w:val="26"/>
        </w:numPr>
        <w:spacing w:after="200" w:line="360" w:lineRule="auto"/>
        <w:ind w:left="142" w:hanging="284"/>
        <w:contextualSpacing/>
        <w:jc w:val="both"/>
        <w:rPr>
          <w:rFonts w:ascii="GHEA Grapalat" w:hAnsi="GHEA Grapalat"/>
        </w:rPr>
      </w:pPr>
      <w:r w:rsidRPr="00E36886">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E36886">
        <w:rPr>
          <w:rFonts w:ascii="Times Armenian" w:hAnsi="Times Armenian"/>
        </w:rPr>
        <w:t xml:space="preserve"> </w:t>
      </w:r>
      <w:r w:rsidRPr="00E36886">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A1419" w:rsidRPr="00E36886" w:rsidRDefault="00AA1419" w:rsidP="00AA1419">
      <w:pPr>
        <w:numPr>
          <w:ilvl w:val="0"/>
          <w:numId w:val="28"/>
        </w:numPr>
        <w:spacing w:after="200" w:line="360" w:lineRule="auto"/>
        <w:contextualSpacing/>
        <w:jc w:val="both"/>
        <w:rPr>
          <w:rFonts w:ascii="GHEA Grapalat" w:hAnsi="GHEA Grapalat"/>
        </w:rPr>
      </w:pPr>
      <w:r w:rsidRPr="00E36886">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E36886">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A1419" w:rsidRPr="00E36886" w:rsidRDefault="00AA1419" w:rsidP="00AA1419">
      <w:pPr>
        <w:numPr>
          <w:ilvl w:val="0"/>
          <w:numId w:val="28"/>
        </w:numPr>
        <w:spacing w:after="200" w:line="360" w:lineRule="auto"/>
        <w:contextualSpacing/>
        <w:jc w:val="both"/>
        <w:rPr>
          <w:rFonts w:ascii="GHEA Grapalat" w:hAnsi="GHEA Grapalat"/>
        </w:rPr>
      </w:pPr>
      <w:r w:rsidRPr="00E36886">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A1419" w:rsidRPr="00E36886" w:rsidRDefault="00AA1419" w:rsidP="00AA1419">
      <w:pPr>
        <w:numPr>
          <w:ilvl w:val="0"/>
          <w:numId w:val="28"/>
        </w:numPr>
        <w:spacing w:after="200" w:line="360" w:lineRule="auto"/>
        <w:contextualSpacing/>
        <w:jc w:val="both"/>
        <w:rPr>
          <w:rFonts w:ascii="GHEA Grapalat" w:hAnsi="GHEA Grapalat"/>
        </w:rPr>
      </w:pPr>
      <w:r w:rsidRPr="00E36886">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A1419" w:rsidRPr="00E36886" w:rsidRDefault="00AA1419" w:rsidP="00AA1419">
      <w:pPr>
        <w:numPr>
          <w:ilvl w:val="0"/>
          <w:numId w:val="26"/>
        </w:numPr>
        <w:spacing w:after="200" w:line="360" w:lineRule="auto"/>
        <w:ind w:left="0"/>
        <w:contextualSpacing/>
        <w:jc w:val="both"/>
        <w:rPr>
          <w:rFonts w:ascii="GHEA Grapalat" w:hAnsi="GHEA Grapalat"/>
        </w:rPr>
      </w:pPr>
      <w:r w:rsidRPr="00E36886">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E36886">
        <w:rPr>
          <w:rFonts w:ascii="MS Mincho" w:eastAsia="MS Mincho" w:hAnsi="MS Mincho" w:cs="MS Mincho" w:hint="eastAsia"/>
        </w:rPr>
        <w:t>․</w:t>
      </w:r>
    </w:p>
    <w:p w:rsidR="00AA1419" w:rsidRPr="00E36886" w:rsidRDefault="00AA1419" w:rsidP="00AA1419">
      <w:pPr>
        <w:numPr>
          <w:ilvl w:val="0"/>
          <w:numId w:val="29"/>
        </w:numPr>
        <w:spacing w:after="200" w:line="360" w:lineRule="auto"/>
        <w:ind w:left="0" w:hanging="426"/>
        <w:contextualSpacing/>
        <w:jc w:val="both"/>
        <w:rPr>
          <w:rFonts w:ascii="GHEA Grapalat" w:hAnsi="GHEA Grapalat"/>
        </w:rPr>
      </w:pPr>
      <w:r w:rsidRPr="00E36886">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E36886">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A1419" w:rsidRPr="00E36886" w:rsidRDefault="00AA1419" w:rsidP="00AA1419">
      <w:pPr>
        <w:spacing w:line="360" w:lineRule="auto"/>
        <w:ind w:left="-360"/>
        <w:contextualSpacing/>
        <w:jc w:val="both"/>
        <w:rPr>
          <w:rFonts w:ascii="GHEA Grapalat" w:hAnsi="GHEA Grapalat"/>
        </w:rPr>
      </w:pPr>
      <w:r w:rsidRPr="00E36886">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A1419" w:rsidRPr="00E36886" w:rsidRDefault="00AA1419" w:rsidP="00AA1419">
      <w:pPr>
        <w:numPr>
          <w:ilvl w:val="0"/>
          <w:numId w:val="26"/>
        </w:numPr>
        <w:spacing w:after="200" w:line="360" w:lineRule="auto"/>
        <w:ind w:left="0"/>
        <w:contextualSpacing/>
        <w:jc w:val="both"/>
        <w:rPr>
          <w:rFonts w:ascii="GHEA Grapalat" w:hAnsi="GHEA Grapalat"/>
        </w:rPr>
      </w:pPr>
      <w:r w:rsidRPr="00E36886">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36886">
        <w:rPr>
          <w:rFonts w:ascii="MS Mincho" w:eastAsia="MS Mincho" w:hAnsi="MS Mincho" w:cs="MS Mincho" w:hint="eastAsia"/>
        </w:rPr>
        <w:t>․</w:t>
      </w:r>
    </w:p>
    <w:p w:rsidR="00AA1419" w:rsidRPr="00E36886" w:rsidRDefault="00AA1419" w:rsidP="00AA1419">
      <w:pPr>
        <w:numPr>
          <w:ilvl w:val="0"/>
          <w:numId w:val="30"/>
        </w:numPr>
        <w:spacing w:after="200" w:line="360" w:lineRule="auto"/>
        <w:ind w:left="0"/>
        <w:contextualSpacing/>
        <w:jc w:val="both"/>
        <w:rPr>
          <w:rFonts w:ascii="GHEA Grapalat" w:hAnsi="GHEA Grapalat"/>
        </w:rPr>
      </w:pPr>
      <w:r w:rsidRPr="00E36886">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A1419" w:rsidRPr="00E36886" w:rsidRDefault="00AA1419" w:rsidP="00AA1419">
      <w:pPr>
        <w:spacing w:line="360" w:lineRule="auto"/>
        <w:ind w:left="-375"/>
        <w:contextualSpacing/>
        <w:jc w:val="both"/>
        <w:rPr>
          <w:rFonts w:ascii="GHEA Grapalat" w:hAnsi="GHEA Grapalat"/>
          <w:highlight w:val="yellow"/>
        </w:rPr>
      </w:pPr>
      <w:r w:rsidRPr="00E36886">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A1419" w:rsidRPr="00E36886" w:rsidRDefault="00AA1419" w:rsidP="00AA1419">
      <w:pPr>
        <w:spacing w:line="360" w:lineRule="auto"/>
        <w:ind w:left="-375"/>
        <w:contextualSpacing/>
        <w:jc w:val="both"/>
        <w:rPr>
          <w:rFonts w:ascii="GHEA Grapalat" w:hAnsi="GHEA Grapalat"/>
          <w:highlight w:val="yellow"/>
        </w:rPr>
      </w:pPr>
      <w:r w:rsidRPr="00E36886">
        <w:rPr>
          <w:rFonts w:ascii="GHEA Grapalat" w:hAnsi="GHEA Grapalat"/>
        </w:rPr>
        <w:t>3) в подразделе "Адрес учета лица" заполняется адрес места учета реального бенефициара;</w:t>
      </w:r>
    </w:p>
    <w:p w:rsidR="00AA1419" w:rsidRPr="00E36886" w:rsidRDefault="00AA1419" w:rsidP="00AA1419">
      <w:pPr>
        <w:spacing w:line="360" w:lineRule="auto"/>
        <w:ind w:left="-375"/>
        <w:contextualSpacing/>
        <w:jc w:val="both"/>
        <w:rPr>
          <w:rFonts w:ascii="GHEA Grapalat" w:hAnsi="GHEA Grapalat"/>
          <w:highlight w:val="yellow"/>
        </w:rPr>
      </w:pPr>
      <w:r w:rsidRPr="00E36886">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A1419" w:rsidRPr="00E36886" w:rsidRDefault="00AA1419" w:rsidP="00AA1419">
      <w:pPr>
        <w:spacing w:line="360" w:lineRule="auto"/>
        <w:ind w:left="-375"/>
        <w:contextualSpacing/>
        <w:jc w:val="both"/>
        <w:rPr>
          <w:rFonts w:ascii="GHEA Grapalat" w:hAnsi="GHEA Grapalat"/>
        </w:rPr>
      </w:pPr>
      <w:r w:rsidRPr="00E36886">
        <w:rPr>
          <w:rFonts w:ascii="GHEA Grapalat" w:hAnsi="GHEA Grapalat"/>
        </w:rPr>
        <w:t xml:space="preserve">5) подраздел "Основания </w:t>
      </w:r>
      <w:r w:rsidRPr="00E36886">
        <w:rPr>
          <w:rFonts w:ascii="GHEA Grapalat" w:eastAsiaTheme="minorHAnsi" w:hAnsi="GHEA Grapalat" w:cstheme="minorBidi"/>
        </w:rPr>
        <w:t>являться</w:t>
      </w:r>
      <w:r w:rsidRPr="00E36886">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E36886">
        <w:rPr>
          <w:rFonts w:ascii="GHEA Grapalat" w:hAnsi="GHEA Grapalat"/>
        </w:rPr>
        <w:lastRenderedPageBreak/>
        <w:t>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A1419" w:rsidRPr="00E36886" w:rsidRDefault="00AA1419" w:rsidP="00AA1419">
      <w:pPr>
        <w:spacing w:line="360" w:lineRule="auto"/>
        <w:contextualSpacing/>
        <w:jc w:val="both"/>
        <w:rPr>
          <w:rFonts w:ascii="GHEA Grapalat" w:eastAsia="GHEA Grapalat" w:hAnsi="GHEA Grapalat" w:cs="GHEA Grapalat"/>
        </w:rPr>
      </w:pPr>
      <w:r w:rsidRPr="00E36886">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36886">
        <w:rPr>
          <w:rFonts w:ascii="GHEA Grapalat" w:hAnsi="GHEA Grapalat"/>
          <w:lang w:val="hy-AM"/>
        </w:rPr>
        <w:t>Օ</w:t>
      </w:r>
      <w:r w:rsidRPr="00E36886">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36886">
        <w:rPr>
          <w:rFonts w:ascii="GHEA Grapalat" w:hAnsi="GHEA Grapalat"/>
          <w:lang w:val="hy-AM"/>
        </w:rPr>
        <w:t>Օ</w:t>
      </w:r>
      <w:r w:rsidRPr="00E36886">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36886">
        <w:rPr>
          <w:rFonts w:ascii="GHEA Grapalat" w:hAnsi="GHEA Grapalat"/>
          <w:lang w:val="hy-AM"/>
        </w:rPr>
        <w:t>Օ</w:t>
      </w:r>
      <w:r w:rsidRPr="00E36886">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36886">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E36886">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AA1419" w:rsidRPr="00E36886" w:rsidRDefault="00AA1419" w:rsidP="00AA1419">
      <w:pPr>
        <w:spacing w:line="360" w:lineRule="auto"/>
        <w:contextualSpacing/>
        <w:jc w:val="both"/>
        <w:rPr>
          <w:rFonts w:ascii="GHEA Grapalat" w:hAnsi="GHEA Grapalat"/>
          <w:lang w:val="hy-AM"/>
        </w:rPr>
      </w:pPr>
      <w:r w:rsidRPr="00E36886">
        <w:rPr>
          <w:rFonts w:ascii="GHEA Grapalat" w:hAnsi="GHEA Grapalat"/>
        </w:rPr>
        <w:t xml:space="preserve">б. в пункте </w:t>
      </w:r>
      <w:r w:rsidRPr="00E36886">
        <w:rPr>
          <w:rFonts w:ascii="GHEA Grapalat" w:eastAsia="GHEA Grapalat" w:hAnsi="GHEA Grapalat" w:cs="GHEA Grapalat"/>
        </w:rPr>
        <w:t>"</w:t>
      </w:r>
      <w:r w:rsidRPr="00E36886">
        <w:rPr>
          <w:rFonts w:ascii="GHEA Grapalat" w:hAnsi="GHEA Grapalat"/>
        </w:rPr>
        <w:t>б</w:t>
      </w:r>
      <w:r w:rsidRPr="00E36886">
        <w:rPr>
          <w:rFonts w:ascii="GHEA Grapalat" w:eastAsia="GHEA Grapalat" w:hAnsi="GHEA Grapalat" w:cs="GHEA Grapalat"/>
        </w:rPr>
        <w:t>"</w:t>
      </w:r>
      <w:r w:rsidRPr="00E36886">
        <w:rPr>
          <w:rFonts w:ascii="GHEA Grapalat" w:hAnsi="GHEA Grapalat"/>
        </w:rPr>
        <w:t xml:space="preserve"> этого подраздела делается отметка, если лицо по смыслу пункта </w:t>
      </w:r>
      <w:r w:rsidRPr="00E36886">
        <w:rPr>
          <w:rFonts w:ascii="GHEA Grapalat" w:eastAsia="GHEA Grapalat" w:hAnsi="GHEA Grapalat" w:cs="GHEA Grapalat"/>
        </w:rPr>
        <w:t>"</w:t>
      </w:r>
      <w:r w:rsidRPr="00E36886">
        <w:rPr>
          <w:rFonts w:ascii="GHEA Grapalat" w:hAnsi="GHEA Grapalat"/>
        </w:rPr>
        <w:t>а</w:t>
      </w:r>
      <w:r w:rsidRPr="00E36886">
        <w:rPr>
          <w:rFonts w:ascii="GHEA Grapalat" w:eastAsia="GHEA Grapalat" w:hAnsi="GHEA Grapalat" w:cs="GHEA Grapalat"/>
        </w:rPr>
        <w:t>"</w:t>
      </w:r>
      <w:r w:rsidRPr="00E36886">
        <w:rPr>
          <w:rFonts w:ascii="GHEA Grapalat" w:hAnsi="GHEA Grapalat"/>
        </w:rPr>
        <w:t xml:space="preserve"> не является реальным бенефициаром Организации, но контролирует </w:t>
      </w:r>
      <w:r w:rsidRPr="00E36886">
        <w:rPr>
          <w:rFonts w:ascii="GHEA Grapalat" w:hAnsi="GHEA Grapalat"/>
          <w:lang w:val="hy-AM"/>
        </w:rPr>
        <w:t>Օ</w:t>
      </w:r>
      <w:r w:rsidRPr="00E36886">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в</w:t>
      </w:r>
      <w:r w:rsidRPr="00E36886">
        <w:rPr>
          <w:rFonts w:ascii="GHEA Grapalat" w:hAnsi="GHEA Grapalat"/>
          <w:lang w:val="hy-AM"/>
        </w:rPr>
        <w:t xml:space="preserve">. </w:t>
      </w:r>
      <w:r w:rsidRPr="00E36886">
        <w:rPr>
          <w:rFonts w:ascii="GHEA Grapalat" w:hAnsi="GHEA Grapalat"/>
        </w:rPr>
        <w:t>в</w:t>
      </w:r>
      <w:r w:rsidRPr="00E36886">
        <w:rPr>
          <w:rFonts w:ascii="GHEA Grapalat" w:hAnsi="GHEA Grapalat"/>
          <w:lang w:val="hy-AM"/>
        </w:rPr>
        <w:t xml:space="preserve"> пункте </w:t>
      </w:r>
      <w:r w:rsidRPr="00E36886">
        <w:rPr>
          <w:rFonts w:ascii="GHEA Grapalat" w:eastAsia="GHEA Grapalat" w:hAnsi="GHEA Grapalat" w:cs="GHEA Grapalat"/>
        </w:rPr>
        <w:t>"</w:t>
      </w:r>
      <w:r w:rsidRPr="00E36886">
        <w:rPr>
          <w:rFonts w:ascii="GHEA Grapalat" w:hAnsi="GHEA Grapalat"/>
        </w:rPr>
        <w:t>в</w:t>
      </w:r>
      <w:r w:rsidRPr="00E36886">
        <w:rPr>
          <w:rFonts w:ascii="GHEA Grapalat" w:eastAsia="GHEA Grapalat" w:hAnsi="GHEA Grapalat" w:cs="GHEA Grapalat"/>
        </w:rPr>
        <w:t>"</w:t>
      </w:r>
      <w:r w:rsidRPr="00E36886">
        <w:rPr>
          <w:rFonts w:ascii="GHEA Grapalat" w:hAnsi="GHEA Grapalat"/>
        </w:rPr>
        <w:t xml:space="preserve"> </w:t>
      </w:r>
      <w:r w:rsidRPr="00E36886">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36886">
        <w:rPr>
          <w:rFonts w:ascii="GHEA Grapalat" w:hAnsi="GHEA Grapalat"/>
        </w:rPr>
        <w:t>О</w:t>
      </w:r>
      <w:r w:rsidRPr="00E36886">
        <w:rPr>
          <w:rFonts w:ascii="GHEA Grapalat" w:hAnsi="GHEA Grapalat"/>
          <w:lang w:val="hy-AM"/>
        </w:rPr>
        <w:t xml:space="preserve">рганизации, в случае если не имеется физическое лицо, соответствующее требованиям пунктов </w:t>
      </w:r>
      <w:r w:rsidRPr="00E36886">
        <w:rPr>
          <w:rFonts w:ascii="GHEA Grapalat" w:eastAsia="GHEA Grapalat" w:hAnsi="GHEA Grapalat" w:cs="GHEA Grapalat"/>
        </w:rPr>
        <w:t>"</w:t>
      </w:r>
      <w:r w:rsidRPr="00E36886">
        <w:rPr>
          <w:rFonts w:ascii="GHEA Grapalat" w:hAnsi="GHEA Grapalat"/>
        </w:rPr>
        <w:t>а</w:t>
      </w:r>
      <w:r w:rsidRPr="00E36886">
        <w:rPr>
          <w:rFonts w:ascii="GHEA Grapalat" w:eastAsia="GHEA Grapalat" w:hAnsi="GHEA Grapalat" w:cs="GHEA Grapalat"/>
        </w:rPr>
        <w:t>"</w:t>
      </w:r>
      <w:r w:rsidRPr="00E36886">
        <w:rPr>
          <w:rFonts w:ascii="GHEA Grapalat" w:hAnsi="GHEA Grapalat"/>
        </w:rPr>
        <w:t xml:space="preserve"> </w:t>
      </w:r>
      <w:r w:rsidRPr="00E36886">
        <w:rPr>
          <w:rFonts w:ascii="GHEA Grapalat" w:hAnsi="GHEA Grapalat"/>
          <w:lang w:val="hy-AM"/>
        </w:rPr>
        <w:t xml:space="preserve">и </w:t>
      </w:r>
      <w:r w:rsidRPr="00E36886">
        <w:rPr>
          <w:rFonts w:ascii="GHEA Grapalat" w:eastAsia="GHEA Grapalat" w:hAnsi="GHEA Grapalat" w:cs="GHEA Grapalat"/>
        </w:rPr>
        <w:t>"</w:t>
      </w:r>
      <w:r w:rsidRPr="00E36886">
        <w:rPr>
          <w:rFonts w:ascii="GHEA Grapalat" w:hAnsi="GHEA Grapalat"/>
        </w:rPr>
        <w:t>б</w:t>
      </w:r>
      <w:r w:rsidRPr="00E36886">
        <w:rPr>
          <w:rFonts w:ascii="GHEA Grapalat" w:eastAsia="GHEA Grapalat" w:hAnsi="GHEA Grapalat" w:cs="GHEA Grapalat"/>
        </w:rPr>
        <w:t>"</w:t>
      </w:r>
      <w:r w:rsidRPr="00E36886">
        <w:rPr>
          <w:rFonts w:ascii="GHEA Grapalat" w:hAnsi="GHEA Grapalat"/>
        </w:rPr>
        <w:t xml:space="preserve"> </w:t>
      </w:r>
      <w:r w:rsidRPr="00E36886">
        <w:rPr>
          <w:rFonts w:ascii="GHEA Grapalat" w:hAnsi="GHEA Grapalat"/>
          <w:lang w:val="hy-AM"/>
        </w:rPr>
        <w:t>этого подраздела</w:t>
      </w:r>
      <w:r w:rsidRPr="00E36886">
        <w:rPr>
          <w:rFonts w:ascii="GHEA Grapalat" w:hAnsi="GHEA Grapalat"/>
        </w:rPr>
        <w:t>.</w:t>
      </w:r>
    </w:p>
    <w:p w:rsidR="00AA1419" w:rsidRPr="00E36886" w:rsidRDefault="00AA1419" w:rsidP="00AA1419">
      <w:pPr>
        <w:spacing w:line="360" w:lineRule="auto"/>
        <w:contextualSpacing/>
        <w:jc w:val="both"/>
        <w:rPr>
          <w:rFonts w:ascii="Cambria Math" w:hAnsi="Cambria Math" w:cs="Cambria Math"/>
        </w:rPr>
      </w:pPr>
      <w:r w:rsidRPr="00E36886">
        <w:rPr>
          <w:rFonts w:ascii="GHEA Grapalat" w:hAnsi="GHEA Grapalat"/>
          <w:lang w:val="hy-AM"/>
        </w:rPr>
        <w:t xml:space="preserve">6) </w:t>
      </w:r>
      <w:r w:rsidRPr="00E36886">
        <w:rPr>
          <w:rFonts w:ascii="GHEA Grapalat" w:hAnsi="GHEA Grapalat"/>
        </w:rPr>
        <w:t>П</w:t>
      </w:r>
      <w:r w:rsidRPr="00E36886">
        <w:rPr>
          <w:rFonts w:ascii="GHEA Grapalat" w:hAnsi="GHEA Grapalat"/>
          <w:lang w:val="hy-AM"/>
        </w:rPr>
        <w:t xml:space="preserve">одраздел </w:t>
      </w:r>
      <w:r w:rsidRPr="00E36886">
        <w:rPr>
          <w:rFonts w:ascii="GHEA Grapalat" w:eastAsia="GHEA Grapalat" w:hAnsi="GHEA Grapalat" w:cs="GHEA Grapalat"/>
        </w:rPr>
        <w:t>"</w:t>
      </w:r>
      <w:r w:rsidRPr="00E36886">
        <w:rPr>
          <w:rFonts w:ascii="GHEA Grapalat" w:hAnsi="GHEA Grapalat"/>
        </w:rPr>
        <w:t>О</w:t>
      </w:r>
      <w:r w:rsidRPr="00E36886">
        <w:rPr>
          <w:rFonts w:ascii="GHEA Grapalat" w:hAnsi="GHEA Grapalat"/>
          <w:lang w:val="hy-AM"/>
        </w:rPr>
        <w:t xml:space="preserve">снования </w:t>
      </w:r>
      <w:r w:rsidRPr="00E36886">
        <w:rPr>
          <w:rFonts w:ascii="GHEA Grapalat" w:hAnsi="GHEA Grapalat"/>
        </w:rPr>
        <w:t>являться</w:t>
      </w:r>
      <w:r w:rsidRPr="00E36886">
        <w:rPr>
          <w:rFonts w:ascii="GHEA Grapalat" w:hAnsi="GHEA Grapalat"/>
          <w:lang w:val="hy-AM"/>
        </w:rPr>
        <w:t xml:space="preserve"> реальн</w:t>
      </w:r>
      <w:r w:rsidRPr="00E36886">
        <w:rPr>
          <w:rFonts w:ascii="GHEA Grapalat" w:hAnsi="GHEA Grapalat"/>
        </w:rPr>
        <w:t>ым</w:t>
      </w:r>
      <w:r w:rsidRPr="00E36886">
        <w:rPr>
          <w:rFonts w:ascii="GHEA Grapalat" w:hAnsi="GHEA Grapalat"/>
          <w:lang w:val="hy-AM"/>
        </w:rPr>
        <w:t xml:space="preserve"> </w:t>
      </w:r>
      <w:r w:rsidRPr="00E36886">
        <w:rPr>
          <w:rFonts w:ascii="GHEA Grapalat" w:hAnsi="GHEA Grapalat"/>
        </w:rPr>
        <w:t>бенефициаром</w:t>
      </w:r>
      <w:r w:rsidRPr="00E36886">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36886">
        <w:t xml:space="preserve"> </w:t>
      </w:r>
      <w:r w:rsidRPr="00E36886">
        <w:rPr>
          <w:rFonts w:ascii="GHEA Grapalat" w:hAnsi="GHEA Grapalat"/>
          <w:lang w:val="hy-AM"/>
        </w:rPr>
        <w:t xml:space="preserve">Раскрытие реальных </w:t>
      </w:r>
      <w:r w:rsidRPr="00E36886">
        <w:rPr>
          <w:rFonts w:ascii="GHEA Grapalat" w:hAnsi="GHEA Grapalat"/>
        </w:rPr>
        <w:t>бенефициаров</w:t>
      </w:r>
      <w:r w:rsidRPr="00E36886">
        <w:rPr>
          <w:rFonts w:ascii="GHEA Grapalat" w:hAnsi="GHEA Grapalat"/>
          <w:lang w:val="hy-AM"/>
        </w:rPr>
        <w:t xml:space="preserve"> осуществляется по критериям, установленным Кодексом О недрах</w:t>
      </w:r>
      <w:r w:rsidRPr="00E36886">
        <w:rPr>
          <w:rFonts w:ascii="GHEA Grapalat" w:hAnsi="GHEA Grapalat"/>
        </w:rPr>
        <w:t>.</w:t>
      </w:r>
      <w:r w:rsidRPr="00E36886">
        <w:t xml:space="preserve"> </w:t>
      </w:r>
      <w:r w:rsidRPr="00E36886">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E36886">
        <w:rPr>
          <w:rFonts w:ascii="Cambria Math" w:hAnsi="Cambria Math" w:cs="Cambria Math"/>
        </w:rPr>
        <w:t>:</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 xml:space="preserve">а. в пункте </w:t>
      </w:r>
      <w:r w:rsidRPr="00E36886">
        <w:rPr>
          <w:rFonts w:ascii="GHEA Grapalat" w:eastAsia="GHEA Grapalat" w:hAnsi="GHEA Grapalat" w:cs="GHEA Grapalat"/>
        </w:rPr>
        <w:t>"</w:t>
      </w:r>
      <w:r w:rsidRPr="00E36886">
        <w:rPr>
          <w:rFonts w:ascii="GHEA Grapalat" w:hAnsi="GHEA Grapalat"/>
        </w:rPr>
        <w:t>а</w:t>
      </w:r>
      <w:r w:rsidRPr="00E36886">
        <w:rPr>
          <w:rFonts w:ascii="GHEA Grapalat" w:eastAsia="GHEA Grapalat" w:hAnsi="GHEA Grapalat" w:cs="GHEA Grapalat"/>
        </w:rPr>
        <w:t>"</w:t>
      </w:r>
      <w:r w:rsidRPr="00E36886">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36886">
        <w:rPr>
          <w:rFonts w:ascii="GHEA Grapalat" w:eastAsia="GHEA Grapalat" w:hAnsi="GHEA Grapalat" w:cs="GHEA Grapalat"/>
        </w:rPr>
        <w:t>"</w:t>
      </w:r>
      <w:r w:rsidRPr="00E36886">
        <w:rPr>
          <w:rFonts w:ascii="GHEA Grapalat" w:hAnsi="GHEA Grapalat"/>
        </w:rPr>
        <w:t>а</w:t>
      </w:r>
      <w:r w:rsidRPr="00E36886">
        <w:rPr>
          <w:rFonts w:ascii="GHEA Grapalat" w:eastAsia="GHEA Grapalat" w:hAnsi="GHEA Grapalat" w:cs="GHEA Grapalat"/>
        </w:rPr>
        <w:t>"</w:t>
      </w:r>
      <w:r w:rsidRPr="00E36886">
        <w:rPr>
          <w:rFonts w:ascii="GHEA Grapalat" w:hAnsi="GHEA Grapalat"/>
        </w:rPr>
        <w:t xml:space="preserve"> подпункта 5 пункта 4 настоящего Порядка;</w:t>
      </w:r>
    </w:p>
    <w:p w:rsidR="00AA1419" w:rsidRPr="00E36886" w:rsidRDefault="00AA1419" w:rsidP="00AA1419">
      <w:pPr>
        <w:spacing w:line="360" w:lineRule="auto"/>
        <w:contextualSpacing/>
        <w:jc w:val="both"/>
        <w:rPr>
          <w:rFonts w:ascii="GHEA Grapalat" w:hAnsi="GHEA Grapalat"/>
          <w:lang w:val="hy-AM"/>
        </w:rPr>
      </w:pPr>
      <w:r w:rsidRPr="00E36886">
        <w:rPr>
          <w:rFonts w:ascii="GHEA Grapalat" w:hAnsi="GHEA Grapalat"/>
          <w:lang w:val="hy-AM"/>
        </w:rPr>
        <w:t xml:space="preserve">б.в пункте </w:t>
      </w:r>
      <w:r w:rsidRPr="00E36886">
        <w:rPr>
          <w:rFonts w:ascii="GHEA Grapalat" w:eastAsia="GHEA Grapalat" w:hAnsi="GHEA Grapalat" w:cs="GHEA Grapalat"/>
        </w:rPr>
        <w:t>"</w:t>
      </w:r>
      <w:r w:rsidRPr="00E36886">
        <w:rPr>
          <w:rFonts w:ascii="GHEA Grapalat" w:hAnsi="GHEA Grapalat"/>
        </w:rPr>
        <w:t>б</w:t>
      </w:r>
      <w:r w:rsidRPr="00E36886">
        <w:rPr>
          <w:rFonts w:ascii="GHEA Grapalat" w:eastAsia="GHEA Grapalat" w:hAnsi="GHEA Grapalat" w:cs="GHEA Grapalat"/>
        </w:rPr>
        <w:t>"</w:t>
      </w:r>
      <w:r w:rsidRPr="00E36886">
        <w:rPr>
          <w:rFonts w:ascii="GHEA Grapalat" w:hAnsi="GHEA Grapalat"/>
        </w:rPr>
        <w:t xml:space="preserve"> </w:t>
      </w:r>
      <w:r w:rsidRPr="00E36886">
        <w:rPr>
          <w:rFonts w:ascii="GHEA Grapalat" w:hAnsi="GHEA Grapalat"/>
          <w:lang w:val="hy-AM"/>
        </w:rPr>
        <w:t xml:space="preserve">этого подраздела производится отметка, если лицо имеет право назначать или </w:t>
      </w:r>
      <w:r w:rsidRPr="00E36886">
        <w:rPr>
          <w:rFonts w:ascii="GHEA Grapalat" w:hAnsi="GHEA Grapalat"/>
        </w:rPr>
        <w:t>отстраня</w:t>
      </w:r>
      <w:r w:rsidRPr="00E36886">
        <w:rPr>
          <w:rFonts w:ascii="GHEA Grapalat" w:hAnsi="GHEA Grapalat"/>
          <w:lang w:val="hy-AM"/>
        </w:rPr>
        <w:t>ть большинство членов органов управления юридического лица;</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 xml:space="preserve">в. В пункте </w:t>
      </w:r>
      <w:r w:rsidRPr="00E36886">
        <w:rPr>
          <w:rFonts w:ascii="GHEA Grapalat" w:eastAsia="GHEA Grapalat" w:hAnsi="GHEA Grapalat" w:cs="GHEA Grapalat"/>
        </w:rPr>
        <w:t>"</w:t>
      </w:r>
      <w:r w:rsidRPr="00E36886">
        <w:rPr>
          <w:rFonts w:ascii="GHEA Grapalat" w:hAnsi="GHEA Grapalat"/>
        </w:rPr>
        <w:t>в</w:t>
      </w:r>
      <w:r w:rsidRPr="00E36886">
        <w:rPr>
          <w:rFonts w:ascii="GHEA Grapalat" w:eastAsia="GHEA Grapalat" w:hAnsi="GHEA Grapalat" w:cs="GHEA Grapalat"/>
        </w:rPr>
        <w:t>"</w:t>
      </w:r>
      <w:r w:rsidRPr="00E36886">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lastRenderedPageBreak/>
        <w:t xml:space="preserve">г. в пункте </w:t>
      </w:r>
      <w:r w:rsidRPr="00E36886">
        <w:rPr>
          <w:rFonts w:ascii="GHEA Grapalat" w:eastAsia="GHEA Grapalat" w:hAnsi="GHEA Grapalat" w:cs="GHEA Grapalat"/>
        </w:rPr>
        <w:t>"</w:t>
      </w:r>
      <w:r w:rsidRPr="00E36886">
        <w:rPr>
          <w:rFonts w:ascii="GHEA Grapalat" w:hAnsi="GHEA Grapalat"/>
        </w:rPr>
        <w:t>г</w:t>
      </w:r>
      <w:r w:rsidRPr="00E36886">
        <w:rPr>
          <w:rFonts w:ascii="GHEA Grapalat" w:eastAsia="GHEA Grapalat" w:hAnsi="GHEA Grapalat" w:cs="GHEA Grapalat"/>
        </w:rPr>
        <w:t>"</w:t>
      </w:r>
      <w:r w:rsidRPr="00E36886">
        <w:rPr>
          <w:rFonts w:ascii="GHEA Grapalat" w:hAnsi="GHEA Grapalat"/>
        </w:rPr>
        <w:t xml:space="preserve"> этого подраздела производится отметка, если лицо по смыслу пунктов </w:t>
      </w:r>
      <w:r w:rsidRPr="00E36886">
        <w:rPr>
          <w:rFonts w:ascii="GHEA Grapalat" w:eastAsia="GHEA Grapalat" w:hAnsi="GHEA Grapalat" w:cs="GHEA Grapalat"/>
        </w:rPr>
        <w:t>"</w:t>
      </w:r>
      <w:r w:rsidRPr="00E36886">
        <w:rPr>
          <w:rFonts w:ascii="GHEA Grapalat" w:hAnsi="GHEA Grapalat"/>
        </w:rPr>
        <w:t>а</w:t>
      </w:r>
      <w:r w:rsidRPr="00E36886">
        <w:rPr>
          <w:rFonts w:ascii="GHEA Grapalat" w:eastAsia="GHEA Grapalat" w:hAnsi="GHEA Grapalat" w:cs="GHEA Grapalat"/>
        </w:rPr>
        <w:t>"</w:t>
      </w:r>
      <w:r w:rsidRPr="00E36886">
        <w:rPr>
          <w:rFonts w:ascii="GHEA Grapalat" w:eastAsia="GHEA Grapalat" w:hAnsi="GHEA Grapalat" w:cs="GHEA Grapalat"/>
          <w:lang w:val="hy-AM"/>
        </w:rPr>
        <w:t xml:space="preserve"> </w:t>
      </w:r>
      <w:r w:rsidRPr="00E36886">
        <w:rPr>
          <w:rFonts w:ascii="GHEA Grapalat" w:hAnsi="GHEA Grapalat"/>
        </w:rPr>
        <w:t>-</w:t>
      </w:r>
      <w:r w:rsidRPr="00E36886">
        <w:rPr>
          <w:rFonts w:ascii="GHEA Grapalat" w:hAnsi="GHEA Grapalat"/>
          <w:lang w:val="hy-AM"/>
        </w:rPr>
        <w:t xml:space="preserve"> </w:t>
      </w:r>
      <w:r w:rsidRPr="00E36886">
        <w:rPr>
          <w:rFonts w:ascii="GHEA Grapalat" w:eastAsia="GHEA Grapalat" w:hAnsi="GHEA Grapalat" w:cs="GHEA Grapalat"/>
        </w:rPr>
        <w:t>"</w:t>
      </w:r>
      <w:r w:rsidRPr="00E36886">
        <w:rPr>
          <w:rFonts w:ascii="GHEA Grapalat" w:hAnsi="GHEA Grapalat"/>
        </w:rPr>
        <w:t>в</w:t>
      </w:r>
      <w:r w:rsidRPr="00E36886">
        <w:rPr>
          <w:rFonts w:ascii="GHEA Grapalat" w:eastAsia="GHEA Grapalat" w:hAnsi="GHEA Grapalat" w:cs="GHEA Grapalat"/>
        </w:rPr>
        <w:t>"</w:t>
      </w:r>
      <w:r w:rsidRPr="00E36886">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 xml:space="preserve">д. в пункте </w:t>
      </w:r>
      <w:r w:rsidRPr="00E36886">
        <w:rPr>
          <w:rFonts w:ascii="GHEA Grapalat" w:eastAsia="GHEA Grapalat" w:hAnsi="GHEA Grapalat" w:cs="GHEA Grapalat"/>
        </w:rPr>
        <w:t>"</w:t>
      </w:r>
      <w:r w:rsidRPr="00E36886">
        <w:rPr>
          <w:rFonts w:ascii="GHEA Grapalat" w:hAnsi="GHEA Grapalat"/>
        </w:rPr>
        <w:t>д</w:t>
      </w:r>
      <w:r w:rsidRPr="00E36886">
        <w:rPr>
          <w:rFonts w:ascii="GHEA Grapalat" w:eastAsia="GHEA Grapalat" w:hAnsi="GHEA Grapalat" w:cs="GHEA Grapalat"/>
        </w:rPr>
        <w:t>"</w:t>
      </w:r>
      <w:r w:rsidRPr="00E36886">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36886">
        <w:rPr>
          <w:rFonts w:ascii="GHEA Grapalat" w:eastAsia="GHEA Grapalat" w:hAnsi="GHEA Grapalat" w:cs="GHEA Grapalat"/>
        </w:rPr>
        <w:t>"</w:t>
      </w:r>
      <w:r w:rsidRPr="00E36886">
        <w:rPr>
          <w:rFonts w:ascii="GHEA Grapalat" w:hAnsi="GHEA Grapalat"/>
        </w:rPr>
        <w:t>а</w:t>
      </w:r>
      <w:r w:rsidRPr="00E36886">
        <w:rPr>
          <w:rFonts w:ascii="GHEA Grapalat" w:eastAsia="GHEA Grapalat" w:hAnsi="GHEA Grapalat" w:cs="GHEA Grapalat"/>
        </w:rPr>
        <w:t xml:space="preserve">" </w:t>
      </w:r>
      <w:r w:rsidRPr="00E36886">
        <w:rPr>
          <w:rFonts w:ascii="GHEA Grapalat" w:hAnsi="GHEA Grapalat"/>
        </w:rPr>
        <w:t xml:space="preserve">- </w:t>
      </w:r>
      <w:r w:rsidRPr="00E36886">
        <w:rPr>
          <w:rFonts w:ascii="GHEA Grapalat" w:eastAsia="GHEA Grapalat" w:hAnsi="GHEA Grapalat" w:cs="GHEA Grapalat"/>
        </w:rPr>
        <w:t>"</w:t>
      </w:r>
      <w:r w:rsidRPr="00E36886">
        <w:rPr>
          <w:rFonts w:ascii="GHEA Grapalat" w:hAnsi="GHEA Grapalat"/>
        </w:rPr>
        <w:t>г</w:t>
      </w:r>
      <w:r w:rsidRPr="00E36886">
        <w:rPr>
          <w:rFonts w:ascii="GHEA Grapalat" w:eastAsia="GHEA Grapalat" w:hAnsi="GHEA Grapalat" w:cs="GHEA Grapalat"/>
        </w:rPr>
        <w:t>"</w:t>
      </w:r>
      <w:r w:rsidRPr="00E36886">
        <w:rPr>
          <w:rFonts w:ascii="GHEA Grapalat" w:hAnsi="GHEA Grapalat"/>
        </w:rPr>
        <w:t xml:space="preserve"> этого подраздела.</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36886">
        <w:rPr>
          <w:rFonts w:ascii="GHEA Grapalat" w:hAnsi="GHEA Grapalat"/>
          <w:lang w:val="hy-AM"/>
        </w:rPr>
        <w:t>Օ</w:t>
      </w:r>
      <w:r w:rsidRPr="00E36886">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A1419" w:rsidRPr="00E36886" w:rsidRDefault="00AA1419" w:rsidP="00AA1419">
      <w:pPr>
        <w:spacing w:line="360" w:lineRule="auto"/>
        <w:contextualSpacing/>
        <w:jc w:val="both"/>
        <w:rPr>
          <w:rFonts w:ascii="GHEA Grapalat" w:eastAsia="GHEA Grapalat" w:hAnsi="GHEA Grapalat" w:cs="GHEA Grapalat"/>
        </w:rPr>
      </w:pPr>
      <w:r w:rsidRPr="00E36886">
        <w:rPr>
          <w:rFonts w:ascii="GHEA Grapalat" w:eastAsia="GHEA Grapalat" w:hAnsi="GHEA Grapalat" w:cs="GHEA Grapalat"/>
        </w:rPr>
        <w:t>8) в подразделе</w:t>
      </w:r>
      <w:r w:rsidRPr="00E36886">
        <w:rPr>
          <w:rFonts w:ascii="GHEA Grapalat" w:eastAsia="GHEA Grapalat" w:hAnsi="GHEA Grapalat" w:cs="GHEA Grapalat"/>
          <w:lang w:val="hy-AM"/>
        </w:rPr>
        <w:t xml:space="preserve"> </w:t>
      </w:r>
      <w:r w:rsidRPr="00E36886">
        <w:rPr>
          <w:rFonts w:ascii="GHEA Grapalat" w:eastAsia="GHEA Grapalat" w:hAnsi="GHEA Grapalat" w:cs="GHEA Grapalat"/>
        </w:rPr>
        <w:t xml:space="preserve">"Контактные данные реального </w:t>
      </w:r>
      <w:r w:rsidRPr="00E36886">
        <w:rPr>
          <w:rFonts w:ascii="GHEA Grapalat" w:hAnsi="GHEA Grapalat"/>
        </w:rPr>
        <w:t>бенефициара</w:t>
      </w:r>
      <w:r w:rsidRPr="00E36886">
        <w:rPr>
          <w:rFonts w:ascii="GHEA Grapalat" w:eastAsia="GHEA Grapalat" w:hAnsi="GHEA Grapalat" w:cs="GHEA Grapalat"/>
        </w:rPr>
        <w:t xml:space="preserve">" заполняются адрес электронной почты и номер телефона реального </w:t>
      </w:r>
      <w:r w:rsidRPr="00E36886">
        <w:rPr>
          <w:rFonts w:ascii="GHEA Grapalat" w:hAnsi="GHEA Grapalat"/>
        </w:rPr>
        <w:t>бенефициара</w:t>
      </w:r>
      <w:r w:rsidRPr="00E36886">
        <w:rPr>
          <w:rFonts w:ascii="GHEA Grapalat" w:eastAsia="GHEA Grapalat" w:hAnsi="GHEA Grapalat" w:cs="GHEA Grapalat"/>
        </w:rPr>
        <w:t>.</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 xml:space="preserve">5. Раздел 5 декларации (Промежуточные юридические лица) заполняется, </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36886">
        <w:rPr>
          <w:rFonts w:ascii="MS Mincho" w:eastAsia="MS Mincho" w:hAnsi="MS Mincho" w:cs="MS Mincho" w:hint="eastAsia"/>
        </w:rPr>
        <w:t>․</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lastRenderedPageBreak/>
        <w:t>1) в подразделе</w:t>
      </w:r>
      <w:r w:rsidRPr="00E36886">
        <w:rPr>
          <w:rFonts w:ascii="GHEA Grapalat" w:hAnsi="GHEA Grapalat"/>
          <w:lang w:val="hy-AM"/>
        </w:rPr>
        <w:t xml:space="preserve"> </w:t>
      </w:r>
      <w:r w:rsidRPr="00E36886">
        <w:rPr>
          <w:rFonts w:ascii="GHEA Grapalat" w:eastAsia="GHEA Grapalat" w:hAnsi="GHEA Grapalat" w:cs="GHEA Grapalat"/>
        </w:rPr>
        <w:t>"</w:t>
      </w:r>
      <w:r w:rsidRPr="00E36886">
        <w:rPr>
          <w:rFonts w:ascii="GHEA Grapalat" w:hAnsi="GHEA Grapalat"/>
        </w:rPr>
        <w:t>Данные организации"</w:t>
      </w:r>
      <w:r w:rsidRPr="00E36886">
        <w:rPr>
          <w:rFonts w:ascii="GHEA Grapalat" w:hAnsi="GHEA Grapalat"/>
          <w:lang w:val="hy-AM"/>
        </w:rPr>
        <w:t xml:space="preserve"> </w:t>
      </w:r>
      <w:r w:rsidRPr="00E36886">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3) Подраздел</w:t>
      </w:r>
      <w:r w:rsidRPr="00E36886">
        <w:rPr>
          <w:rFonts w:ascii="GHEA Grapalat" w:hAnsi="GHEA Grapalat"/>
          <w:lang w:val="hy-AM"/>
        </w:rPr>
        <w:t xml:space="preserve"> </w:t>
      </w:r>
      <w:r w:rsidRPr="00E36886">
        <w:rPr>
          <w:rFonts w:ascii="GHEA Grapalat" w:eastAsia="GHEA Grapalat" w:hAnsi="GHEA Grapalat" w:cs="GHEA Grapalat"/>
        </w:rPr>
        <w:t>"</w:t>
      </w:r>
      <w:r w:rsidRPr="00E36886">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A1419" w:rsidRPr="00E36886" w:rsidRDefault="00AA1419" w:rsidP="00AA1419">
      <w:pPr>
        <w:spacing w:line="360" w:lineRule="auto"/>
        <w:contextualSpacing/>
        <w:jc w:val="both"/>
        <w:rPr>
          <w:rFonts w:ascii="GHEA Grapalat" w:hAnsi="GHEA Grapalat"/>
        </w:rPr>
      </w:pPr>
      <w:r w:rsidRPr="00E36886">
        <w:rPr>
          <w:rFonts w:ascii="GHEA Grapalat" w:hAnsi="GHEA Grapalat"/>
        </w:rPr>
        <w:t>7. Декларация заполняется и подписывается лицом, подающим заявку.</w:t>
      </w:r>
      <w:r w:rsidRPr="00E36886">
        <w:rPr>
          <w:rFonts w:ascii="GHEA Grapalat" w:hAnsi="GHEA Grapalat"/>
          <w:lang w:val="hy-AM"/>
        </w:rPr>
        <w:t xml:space="preserve"> </w:t>
      </w:r>
    </w:p>
    <w:p w:rsidR="00AA1419" w:rsidRPr="00E36886" w:rsidRDefault="00AA1419" w:rsidP="00AA1419">
      <w:pPr>
        <w:contextualSpacing/>
        <w:jc w:val="both"/>
        <w:rPr>
          <w:rFonts w:ascii="GHEA Grapalat" w:hAnsi="GHEA Grapalat"/>
          <w:i/>
          <w:sz w:val="18"/>
          <w:szCs w:val="18"/>
        </w:rPr>
      </w:pPr>
      <w:r w:rsidRPr="00E36886">
        <w:rPr>
          <w:rFonts w:ascii="GHEA Grapalat" w:hAnsi="GHEA Grapalat"/>
          <w:sz w:val="18"/>
          <w:szCs w:val="18"/>
        </w:rPr>
        <w:t xml:space="preserve">* </w:t>
      </w:r>
      <w:r w:rsidRPr="00E36886">
        <w:rPr>
          <w:rFonts w:ascii="GHEA Grapalat" w:hAnsi="GHEA Grapalat"/>
          <w:i/>
          <w:sz w:val="18"/>
          <w:szCs w:val="18"/>
        </w:rPr>
        <w:t>заполняется секретарем комиссии до публикации приглашения в бюллетене:</w:t>
      </w:r>
    </w:p>
    <w:p w:rsidR="00AA1419" w:rsidRPr="00E36886" w:rsidRDefault="00AA1419" w:rsidP="00AA1419">
      <w:pPr>
        <w:contextualSpacing/>
        <w:jc w:val="both"/>
        <w:rPr>
          <w:rFonts w:ascii="GHEA Grapalat" w:hAnsi="GHEA Grapalat"/>
          <w:i/>
          <w:sz w:val="18"/>
          <w:szCs w:val="18"/>
        </w:rPr>
      </w:pPr>
      <w:r w:rsidRPr="00E36886">
        <w:rPr>
          <w:rFonts w:ascii="GHEA Grapalat" w:hAnsi="GHEA Grapalat"/>
          <w:i/>
          <w:sz w:val="18"/>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AA1419" w:rsidRPr="00AA1419" w:rsidRDefault="00AA1419"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DA19FC"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lastRenderedPageBreak/>
        <w:t xml:space="preserve">под кодом </w:t>
      </w:r>
      <w:r w:rsidR="00DA19FC" w:rsidRPr="00CE4819">
        <w:rPr>
          <w:rFonts w:ascii="GHEA Grapalat" w:hAnsi="GHEA Grapalat"/>
          <w:b/>
          <w:sz w:val="24"/>
          <w:szCs w:val="24"/>
        </w:rPr>
        <w:t>KBPOL GHAPDzB 2</w:t>
      </w:r>
      <w:r w:rsidR="00DA19FC" w:rsidRPr="00DA19FC">
        <w:rPr>
          <w:rFonts w:ascii="GHEA Grapalat" w:hAnsi="GHEA Grapalat"/>
          <w:b/>
          <w:sz w:val="24"/>
          <w:szCs w:val="24"/>
        </w:rPr>
        <w:t>2</w:t>
      </w:r>
      <w:r w:rsidR="00DA19FC" w:rsidRPr="00CE4819">
        <w:rPr>
          <w:rFonts w:ascii="GHEA Grapalat" w:hAnsi="GHEA Grapalat"/>
          <w:b/>
          <w:sz w:val="24"/>
          <w:szCs w:val="24"/>
        </w:rPr>
        <w:t>/</w:t>
      </w:r>
      <w:r w:rsidR="00DA19FC" w:rsidRPr="00DA19FC">
        <w:rPr>
          <w:rFonts w:ascii="GHEA Grapalat" w:hAnsi="GHEA Grapalat"/>
          <w:b/>
          <w:sz w:val="24"/>
          <w:szCs w:val="24"/>
        </w:rPr>
        <w:t>3</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DA19FC"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E4819" w:rsidRPr="00CE4819">
        <w:rPr>
          <w:rFonts w:ascii="GHEA Grapalat" w:hAnsi="GHEA Grapalat"/>
          <w:spacing w:val="-6"/>
        </w:rPr>
        <w:t>KBPOL GHAPDzB 2</w:t>
      </w:r>
      <w:r w:rsidR="00DA19FC" w:rsidRPr="00DA19FC">
        <w:rPr>
          <w:rFonts w:ascii="GHEA Grapalat" w:hAnsi="GHEA Grapalat"/>
          <w:spacing w:val="-6"/>
        </w:rPr>
        <w:t>2</w:t>
      </w:r>
      <w:r w:rsidR="00CE4819" w:rsidRPr="00CE4819">
        <w:rPr>
          <w:rFonts w:ascii="GHEA Grapalat" w:hAnsi="GHEA Grapalat"/>
          <w:spacing w:val="-6"/>
        </w:rPr>
        <w:t>/</w:t>
      </w:r>
      <w:r w:rsidR="00DA19FC" w:rsidRPr="00DA19FC">
        <w:rPr>
          <w:rFonts w:ascii="GHEA Grapalat" w:hAnsi="GHEA Grapalat"/>
          <w:spacing w:val="-6"/>
        </w:rPr>
        <w:t>3</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DA19FC"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CE4819" w:rsidRPr="00CE4819">
        <w:rPr>
          <w:rFonts w:ascii="GHEA Grapalat" w:hAnsi="GHEA Grapalat"/>
          <w:b/>
          <w:sz w:val="24"/>
          <w:szCs w:val="24"/>
        </w:rPr>
        <w:t>KBPOL GHAPDzB 2</w:t>
      </w:r>
      <w:r w:rsidR="00DA19FC" w:rsidRPr="00DA19FC">
        <w:rPr>
          <w:rFonts w:ascii="GHEA Grapalat" w:hAnsi="GHEA Grapalat"/>
          <w:b/>
          <w:sz w:val="24"/>
          <w:szCs w:val="24"/>
        </w:rPr>
        <w:t>2</w:t>
      </w:r>
      <w:r w:rsidR="00CE4819" w:rsidRPr="00CE4819">
        <w:rPr>
          <w:rFonts w:ascii="GHEA Grapalat" w:hAnsi="GHEA Grapalat"/>
          <w:b/>
          <w:sz w:val="24"/>
          <w:szCs w:val="24"/>
        </w:rPr>
        <w:t>/</w:t>
      </w:r>
      <w:r w:rsidR="00DA19FC" w:rsidRPr="00DA19FC">
        <w:rPr>
          <w:rFonts w:ascii="GHEA Grapalat" w:hAnsi="GHEA Grapalat"/>
          <w:b/>
          <w:sz w:val="24"/>
          <w:szCs w:val="24"/>
        </w:rPr>
        <w:t>3</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634B02" w:rsidRDefault="00634B02" w:rsidP="00634B0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452CD">
        <w:rPr>
          <w:rFonts w:ascii="GHEA Grapalat" w:eastAsiaTheme="minorHAnsi" w:hAnsi="GHEA Grapalat" w:cstheme="minorBidi"/>
        </w:rPr>
        <w:t>Информацию о факте предоставления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DA19FC"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CE4819" w:rsidRPr="00CE4819">
        <w:rPr>
          <w:rFonts w:ascii="GHEA Grapalat" w:hAnsi="GHEA Grapalat"/>
          <w:b/>
        </w:rPr>
        <w:t>KBPOL GHAPDzB 2</w:t>
      </w:r>
      <w:r w:rsidR="00DA19FC" w:rsidRPr="00DA19FC">
        <w:rPr>
          <w:rFonts w:ascii="GHEA Grapalat" w:hAnsi="GHEA Grapalat"/>
          <w:b/>
        </w:rPr>
        <w:t>2</w:t>
      </w:r>
      <w:r w:rsidR="00CE4819" w:rsidRPr="00CE4819">
        <w:rPr>
          <w:rFonts w:ascii="GHEA Grapalat" w:hAnsi="GHEA Grapalat"/>
          <w:b/>
        </w:rPr>
        <w:t>/</w:t>
      </w:r>
      <w:r w:rsidR="00DA19FC" w:rsidRPr="00DA19FC">
        <w:rPr>
          <w:rFonts w:ascii="GHEA Grapalat" w:hAnsi="GHEA Grapalat"/>
          <w:b/>
        </w:rPr>
        <w:t>3</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w:t>
      </w:r>
      <w:r w:rsidRPr="00D66198">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DA19FC"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CE4819" w:rsidRPr="00CE4819">
        <w:rPr>
          <w:rFonts w:ascii="GHEA Grapalat" w:hAnsi="GHEA Grapalat"/>
          <w:b/>
        </w:rPr>
        <w:t>KBPOL GHAPDzB 2</w:t>
      </w:r>
      <w:r w:rsidR="00DA19FC" w:rsidRPr="00DA19FC">
        <w:rPr>
          <w:rFonts w:ascii="GHEA Grapalat" w:hAnsi="GHEA Grapalat"/>
          <w:b/>
        </w:rPr>
        <w:t>2</w:t>
      </w:r>
      <w:r w:rsidR="00CE4819" w:rsidRPr="00CE4819">
        <w:rPr>
          <w:rFonts w:ascii="GHEA Grapalat" w:hAnsi="GHEA Grapalat"/>
          <w:b/>
        </w:rPr>
        <w:t>/</w:t>
      </w:r>
      <w:r w:rsidR="00DA19FC" w:rsidRPr="00DA19FC">
        <w:rPr>
          <w:rFonts w:ascii="GHEA Grapalat" w:hAnsi="GHEA Grapalat"/>
          <w:b/>
        </w:rPr>
        <w:t>3</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десяти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DA19FC"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CE4819" w:rsidRPr="00CE4819">
        <w:rPr>
          <w:rFonts w:ascii="GHEA Grapalat" w:hAnsi="GHEA Grapalat"/>
          <w:i/>
          <w:sz w:val="22"/>
          <w:szCs w:val="22"/>
        </w:rPr>
        <w:t>KBPOL GHAPDzB 2</w:t>
      </w:r>
      <w:r w:rsidR="00DA19FC" w:rsidRPr="00DA19FC">
        <w:rPr>
          <w:rFonts w:ascii="GHEA Grapalat" w:hAnsi="GHEA Grapalat"/>
          <w:i/>
          <w:sz w:val="22"/>
          <w:szCs w:val="22"/>
        </w:rPr>
        <w:t>2</w:t>
      </w:r>
      <w:r w:rsidR="00CE4819" w:rsidRPr="00CE4819">
        <w:rPr>
          <w:rFonts w:ascii="GHEA Grapalat" w:hAnsi="GHEA Grapalat"/>
          <w:i/>
          <w:sz w:val="22"/>
          <w:szCs w:val="22"/>
        </w:rPr>
        <w:t>/</w:t>
      </w:r>
      <w:r w:rsidR="00DA19FC" w:rsidRPr="00DA19FC">
        <w:rPr>
          <w:rFonts w:ascii="GHEA Grapalat" w:hAnsi="GHEA Grapalat"/>
          <w:i/>
          <w:sz w:val="22"/>
          <w:szCs w:val="22"/>
        </w:rPr>
        <w:t>3</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DA19FC"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E4819" w:rsidRPr="00CE4819">
        <w:rPr>
          <w:rFonts w:ascii="GHEA Grapalat" w:hAnsi="GHEA Grapalat"/>
          <w:b/>
          <w:sz w:val="24"/>
          <w:szCs w:val="24"/>
        </w:rPr>
        <w:t>KBPOL GHAPDzB 2</w:t>
      </w:r>
      <w:r w:rsidR="00DA19FC" w:rsidRPr="00DA19FC">
        <w:rPr>
          <w:rFonts w:ascii="GHEA Grapalat" w:hAnsi="GHEA Grapalat"/>
          <w:b/>
          <w:sz w:val="24"/>
          <w:szCs w:val="24"/>
        </w:rPr>
        <w:t>2</w:t>
      </w:r>
      <w:r w:rsidR="00CE4819" w:rsidRPr="00CE4819">
        <w:rPr>
          <w:rFonts w:ascii="GHEA Grapalat" w:hAnsi="GHEA Grapalat"/>
          <w:b/>
          <w:sz w:val="24"/>
          <w:szCs w:val="24"/>
        </w:rPr>
        <w:t>/</w:t>
      </w:r>
      <w:r w:rsidR="00DA19FC" w:rsidRPr="00DA19FC">
        <w:rPr>
          <w:rFonts w:ascii="GHEA Grapalat" w:hAnsi="GHEA Grapalat"/>
          <w:b/>
          <w:sz w:val="24"/>
          <w:szCs w:val="24"/>
        </w:rPr>
        <w:t>3</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sidRPr="00665A01">
        <w:rPr>
          <w:rFonts w:ascii="GHEA Grapalat" w:eastAsiaTheme="minorHAnsi" w:hAnsi="GHEA Grapalat" w:cstheme="minorBidi"/>
        </w:rPr>
        <w:lastRenderedPageBreak/>
        <w:t xml:space="preserve">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DA19FC"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CE4819" w:rsidRPr="00CE4819">
        <w:rPr>
          <w:rFonts w:ascii="GHEA Grapalat" w:hAnsi="GHEA Grapalat"/>
          <w:i/>
        </w:rPr>
        <w:t>KBPOL GHAPDzB 2</w:t>
      </w:r>
      <w:r w:rsidR="00DA19FC" w:rsidRPr="00DA19FC">
        <w:rPr>
          <w:rFonts w:ascii="GHEA Grapalat" w:hAnsi="GHEA Grapalat"/>
          <w:i/>
        </w:rPr>
        <w:t>2</w:t>
      </w:r>
      <w:r w:rsidR="00CE4819" w:rsidRPr="00CE4819">
        <w:rPr>
          <w:rFonts w:ascii="GHEA Grapalat" w:hAnsi="GHEA Grapalat"/>
          <w:i/>
        </w:rPr>
        <w:t>/</w:t>
      </w:r>
      <w:r w:rsidR="00DA19FC" w:rsidRPr="00DA19FC">
        <w:rPr>
          <w:rFonts w:ascii="GHEA Grapalat" w:hAnsi="GHEA Grapalat"/>
          <w:i/>
        </w:rPr>
        <w:t>3</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DA19FC"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под кодом </w:t>
      </w:r>
      <w:r w:rsidR="00CE4819" w:rsidRPr="00CE4819">
        <w:rPr>
          <w:rFonts w:ascii="GHEA Grapalat" w:hAnsi="GHEA Grapalat"/>
          <w:b/>
          <w:sz w:val="24"/>
          <w:szCs w:val="24"/>
        </w:rPr>
        <w:t>KBPOL GHAPDzB 2</w:t>
      </w:r>
      <w:r w:rsidR="00DA19FC" w:rsidRPr="00DA19FC">
        <w:rPr>
          <w:rFonts w:ascii="GHEA Grapalat" w:hAnsi="GHEA Grapalat"/>
          <w:b/>
          <w:sz w:val="24"/>
          <w:szCs w:val="24"/>
        </w:rPr>
        <w:t>2</w:t>
      </w:r>
      <w:r w:rsidR="00CE4819" w:rsidRPr="00CE4819">
        <w:rPr>
          <w:rFonts w:ascii="GHEA Grapalat" w:hAnsi="GHEA Grapalat"/>
          <w:b/>
          <w:sz w:val="24"/>
          <w:szCs w:val="24"/>
        </w:rPr>
        <w:t>/</w:t>
      </w:r>
      <w:r w:rsidR="00DA19FC" w:rsidRPr="00DA19FC">
        <w:rPr>
          <w:rFonts w:ascii="GHEA Grapalat" w:hAnsi="GHEA Grapalat"/>
          <w:b/>
          <w:sz w:val="24"/>
          <w:szCs w:val="24"/>
        </w:rPr>
        <w:t>3</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w:t>
      </w:r>
      <w:r w:rsidRPr="00910F01">
        <w:rPr>
          <w:rFonts w:ascii="GHEA Grapalat" w:eastAsiaTheme="minorHAnsi" w:hAnsi="GHEA Grapalat" w:cstheme="minorBidi"/>
        </w:rPr>
        <w:lastRenderedPageBreak/>
        <w:t>организованной с целью заключения договора упомянутого в пункте 1 настоящей гарантии.</w:t>
      </w:r>
    </w:p>
    <w:p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DA19FC"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E4819" w:rsidRPr="00CE4819">
        <w:rPr>
          <w:rFonts w:ascii="GHEA Grapalat" w:hAnsi="GHEA Grapalat"/>
          <w:b/>
          <w:sz w:val="24"/>
          <w:szCs w:val="24"/>
        </w:rPr>
        <w:t>KBPOL GHAPDzB 2</w:t>
      </w:r>
      <w:r w:rsidR="00DA19FC" w:rsidRPr="00DA19FC">
        <w:rPr>
          <w:rFonts w:ascii="GHEA Grapalat" w:hAnsi="GHEA Grapalat"/>
          <w:b/>
          <w:sz w:val="24"/>
          <w:szCs w:val="24"/>
        </w:rPr>
        <w:t>2</w:t>
      </w:r>
      <w:r w:rsidR="00CE4819" w:rsidRPr="00CE4819">
        <w:rPr>
          <w:rFonts w:ascii="GHEA Grapalat" w:hAnsi="GHEA Grapalat"/>
          <w:b/>
          <w:sz w:val="24"/>
          <w:szCs w:val="24"/>
        </w:rPr>
        <w:t>/</w:t>
      </w:r>
      <w:r w:rsidR="00DA19FC" w:rsidRPr="00DA19FC">
        <w:rPr>
          <w:rFonts w:ascii="GHEA Grapalat" w:hAnsi="GHEA Grapalat"/>
          <w:b/>
          <w:sz w:val="24"/>
          <w:szCs w:val="24"/>
        </w:rPr>
        <w:t>3</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1"/>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w:t>
      </w:r>
      <w:r w:rsidRPr="00B138F3">
        <w:rPr>
          <w:rFonts w:ascii="GHEA Grapalat" w:hAnsi="GHEA Grapalat"/>
        </w:rPr>
        <w:lastRenderedPageBreak/>
        <w:t>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22"/>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рабочего дня, следующего за днем получения акта приема-передачи представляет Продавцу один экземпляр </w:t>
      </w:r>
      <w:r w:rsidR="00371CF8">
        <w:rPr>
          <w:rFonts w:ascii="GHEA Grapalat" w:hAnsi="GHEA Grapalat"/>
        </w:rPr>
        <w:lastRenderedPageBreak/>
        <w:t>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lastRenderedPageBreak/>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4"/>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w:t>
      </w:r>
      <w:r w:rsidRPr="00B138F3">
        <w:rPr>
          <w:rFonts w:ascii="GHEA Grapalat" w:hAnsi="GHEA Grapalat"/>
        </w:rPr>
        <w:lastRenderedPageBreak/>
        <w:t>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B138F3">
        <w:rPr>
          <w:rFonts w:ascii="GHEA Grapalat" w:hAnsi="GHEA Grapalat"/>
        </w:rPr>
        <w:lastRenderedPageBreak/>
        <w:t xml:space="preserve">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27"/>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579"/>
        <w:gridCol w:w="760"/>
        <w:gridCol w:w="220"/>
        <w:gridCol w:w="1925"/>
        <w:gridCol w:w="1467"/>
        <w:gridCol w:w="731"/>
        <w:gridCol w:w="354"/>
        <w:gridCol w:w="535"/>
        <w:gridCol w:w="889"/>
        <w:gridCol w:w="135"/>
        <w:gridCol w:w="754"/>
        <w:gridCol w:w="11"/>
        <w:gridCol w:w="45"/>
        <w:gridCol w:w="165"/>
        <w:gridCol w:w="30"/>
        <w:gridCol w:w="90"/>
        <w:gridCol w:w="39"/>
        <w:gridCol w:w="6"/>
        <w:gridCol w:w="503"/>
        <w:gridCol w:w="341"/>
        <w:gridCol w:w="548"/>
        <w:gridCol w:w="161"/>
        <w:gridCol w:w="728"/>
        <w:gridCol w:w="430"/>
        <w:gridCol w:w="947"/>
      </w:tblGrid>
      <w:tr w:rsidR="00B138F3" w:rsidRPr="00B138F3" w:rsidTr="00CE4819">
        <w:trPr>
          <w:jc w:val="center"/>
        </w:trPr>
        <w:tc>
          <w:tcPr>
            <w:tcW w:w="16350" w:type="dxa"/>
            <w:gridSpan w:val="27"/>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E4819">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gridSpan w:val="3"/>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9"/>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gridSpan w:val="2"/>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gridSpan w:val="3"/>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gridSpan w:val="7"/>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gridSpan w:val="3"/>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5"/>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CE4819">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gridSpan w:val="3"/>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559" w:type="dxa"/>
            <w:gridSpan w:val="3"/>
            <w:vMerge/>
            <w:vAlign w:val="center"/>
          </w:tcPr>
          <w:p w:rsidR="00071D1C" w:rsidRPr="00B138F3" w:rsidRDefault="00071D1C" w:rsidP="00B46D58">
            <w:pPr>
              <w:widowControl w:val="0"/>
              <w:jc w:val="center"/>
              <w:rPr>
                <w:rFonts w:ascii="GHEA Grapalat" w:hAnsi="GHEA Grapalat"/>
                <w:sz w:val="16"/>
                <w:szCs w:val="16"/>
              </w:rPr>
            </w:pPr>
          </w:p>
        </w:tc>
        <w:tc>
          <w:tcPr>
            <w:tcW w:w="1134" w:type="dxa"/>
            <w:gridSpan w:val="7"/>
            <w:vMerge/>
            <w:vAlign w:val="center"/>
          </w:tcPr>
          <w:p w:rsidR="00071D1C" w:rsidRPr="00B138F3" w:rsidRDefault="00071D1C" w:rsidP="00B46D58">
            <w:pPr>
              <w:widowControl w:val="0"/>
              <w:jc w:val="center"/>
              <w:rPr>
                <w:rFonts w:ascii="GHEA Grapalat" w:hAnsi="GHEA Grapalat"/>
                <w:sz w:val="16"/>
                <w:szCs w:val="16"/>
              </w:rPr>
            </w:pPr>
          </w:p>
        </w:tc>
        <w:tc>
          <w:tcPr>
            <w:tcW w:w="850" w:type="dxa"/>
            <w:gridSpan w:val="3"/>
            <w:vMerge/>
            <w:vAlign w:val="center"/>
          </w:tcPr>
          <w:p w:rsidR="00071D1C" w:rsidRPr="00B138F3" w:rsidRDefault="00071D1C" w:rsidP="00B46D58">
            <w:pPr>
              <w:widowControl w:val="0"/>
              <w:jc w:val="center"/>
              <w:rPr>
                <w:rFonts w:ascii="GHEA Grapalat" w:hAnsi="GHEA Grapalat"/>
                <w:sz w:val="16"/>
                <w:szCs w:val="16"/>
              </w:rPr>
            </w:pPr>
          </w:p>
        </w:tc>
        <w:tc>
          <w:tcPr>
            <w:tcW w:w="709" w:type="dxa"/>
            <w:gridSpan w:val="2"/>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gridSpan w:val="2"/>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0"/>
              <w:t>***</w:t>
            </w:r>
          </w:p>
        </w:tc>
      </w:tr>
      <w:tr w:rsidR="00DA19FC" w:rsidRPr="00B138F3" w:rsidTr="00DA19FC">
        <w:trPr>
          <w:trHeight w:val="246"/>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1</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361D2F">
              <w:rPr>
                <w:rFonts w:ascii="GHEA Grapalat" w:hAnsi="GHEA Grapalat"/>
                <w:sz w:val="20"/>
              </w:rPr>
              <w:t>33141140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A19FC" w:rsidRPr="002D6B2A" w:rsidRDefault="00DA19FC" w:rsidP="00DA19FC">
            <w:pPr>
              <w:pStyle w:val="BodyTextIndent2"/>
              <w:widowControl w:val="0"/>
              <w:spacing w:after="120" w:line="240" w:lineRule="auto"/>
              <w:ind w:firstLine="0"/>
              <w:rPr>
                <w:rFonts w:ascii="GHEA Grapalat" w:hAnsi="GHEA Grapalat"/>
                <w:lang w:val="en-US"/>
              </w:rPr>
            </w:pPr>
            <w:proofErr w:type="spellStart"/>
            <w:r w:rsidRPr="002D6B2A">
              <w:rPr>
                <w:rFonts w:ascii="GHEA Grapalat" w:hAnsi="GHEA Grapalat"/>
                <w:lang w:val="en-US"/>
              </w:rPr>
              <w:t>Флюролента</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DA19FC" w:rsidRPr="002D6B2A"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лента флюро  размер 70*30,5 см в момент представления для товаров срок годности 1 гог остаточный срок по крайней мере 75% , для товаров со сроком годност </w:t>
            </w:r>
            <w:r w:rsidRPr="002D6B2A">
              <w:rPr>
                <w:rFonts w:ascii="GHEA Grapalat" w:hAnsi="GHEA Grapalat"/>
                <w:sz w:val="16"/>
                <w:szCs w:val="16"/>
              </w:rPr>
              <w:lastRenderedPageBreak/>
              <w:t>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2D6B2A"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штука</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134" w:type="dxa"/>
            <w:gridSpan w:val="7"/>
          </w:tcPr>
          <w:p w:rsidR="00DA19FC" w:rsidRPr="00B138F3" w:rsidRDefault="00DA19FC" w:rsidP="00DA19FC">
            <w:pPr>
              <w:widowControl w:val="0"/>
              <w:jc w:val="center"/>
              <w:rPr>
                <w:rFonts w:ascii="GHEA Grapalat" w:hAnsi="GHEA Grapalat"/>
                <w:sz w:val="16"/>
                <w:szCs w:val="16"/>
              </w:rPr>
            </w:pP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40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trHeight w:val="246"/>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2</w:t>
            </w:r>
          </w:p>
        </w:tc>
        <w:tc>
          <w:tcPr>
            <w:tcW w:w="2715" w:type="dxa"/>
            <w:tcBorders>
              <w:top w:val="nil"/>
              <w:left w:val="single" w:sz="4" w:space="0" w:color="auto"/>
              <w:bottom w:val="single" w:sz="4" w:space="0" w:color="auto"/>
              <w:right w:val="single" w:sz="4" w:space="0" w:color="auto"/>
            </w:tcBorders>
            <w:shd w:val="clear" w:color="auto" w:fill="auto"/>
          </w:tcPr>
          <w:p w:rsidR="00DA19FC" w:rsidRDefault="00DA19FC" w:rsidP="00DA19FC">
            <w:pPr>
              <w:jc w:val="center"/>
              <w:rPr>
                <w:rFonts w:ascii="GHEA Grapalat" w:hAnsi="GHEA Grapalat" w:cs="Calibri"/>
                <w:color w:val="000000"/>
                <w:sz w:val="20"/>
                <w:szCs w:val="20"/>
              </w:rPr>
            </w:pPr>
            <w:r>
              <w:rPr>
                <w:rFonts w:ascii="GHEA Grapalat" w:hAnsi="GHEA Grapalat" w:cs="Calibri"/>
                <w:color w:val="000000"/>
                <w:sz w:val="20"/>
                <w:szCs w:val="20"/>
              </w:rPr>
              <w:t>33141100</w:t>
            </w:r>
          </w:p>
          <w:p w:rsidR="00DA19FC" w:rsidRPr="00B138F3" w:rsidRDefault="00DA19FC" w:rsidP="00DA19FC">
            <w:pPr>
              <w:widowControl w:val="0"/>
              <w:jc w:val="center"/>
              <w:rPr>
                <w:rFonts w:ascii="GHEA Grapalat" w:hAnsi="GHEA Grapalat"/>
                <w:sz w:val="16"/>
                <w:szCs w:val="16"/>
              </w:rPr>
            </w:pPr>
          </w:p>
        </w:tc>
        <w:tc>
          <w:tcPr>
            <w:tcW w:w="1559" w:type="dxa"/>
            <w:gridSpan w:val="3"/>
            <w:tcBorders>
              <w:top w:val="nil"/>
              <w:left w:val="single" w:sz="4" w:space="0" w:color="auto"/>
              <w:bottom w:val="single" w:sz="4" w:space="0" w:color="auto"/>
              <w:right w:val="single" w:sz="4" w:space="0" w:color="auto"/>
            </w:tcBorders>
            <w:shd w:val="clear" w:color="auto" w:fill="auto"/>
          </w:tcPr>
          <w:p w:rsidR="00DA19FC" w:rsidRPr="004F2421" w:rsidRDefault="00DA19FC" w:rsidP="00DA19FC">
            <w:pPr>
              <w:widowControl w:val="0"/>
              <w:jc w:val="center"/>
              <w:rPr>
                <w:rFonts w:ascii="Sylfaen" w:hAnsi="Sylfaen"/>
                <w:sz w:val="16"/>
                <w:szCs w:val="16"/>
              </w:rPr>
            </w:pPr>
            <w:r>
              <w:rPr>
                <w:rFonts w:ascii="Sylfaen" w:hAnsi="Sylfaen"/>
                <w:sz w:val="16"/>
                <w:szCs w:val="16"/>
              </w:rPr>
              <w:t>ЭКГ лента</w:t>
            </w:r>
          </w:p>
        </w:tc>
        <w:tc>
          <w:tcPr>
            <w:tcW w:w="1925" w:type="dxa"/>
          </w:tcPr>
          <w:p w:rsidR="00DA19FC" w:rsidRPr="00B138F3" w:rsidRDefault="00DA19FC" w:rsidP="00DA19FC">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B138F3" w:rsidRDefault="00DA19FC" w:rsidP="00DA19FC">
            <w:pPr>
              <w:widowControl w:val="0"/>
              <w:jc w:val="center"/>
              <w:rPr>
                <w:rFonts w:ascii="GHEA Grapalat" w:hAnsi="GHEA Grapalat"/>
                <w:sz w:val="16"/>
                <w:szCs w:val="16"/>
              </w:rPr>
            </w:pPr>
            <w:r>
              <w:rPr>
                <w:rFonts w:ascii="Sylfaen" w:hAnsi="Sylfaen"/>
                <w:sz w:val="16"/>
                <w:szCs w:val="16"/>
              </w:rPr>
              <w:t xml:space="preserve">ЭКГ лента </w:t>
            </w:r>
            <w:r w:rsidRPr="003A03C4">
              <w:rPr>
                <w:rFonts w:ascii="Sylfaen" w:hAnsi="Sylfaen"/>
                <w:sz w:val="16"/>
                <w:szCs w:val="16"/>
              </w:rPr>
              <w:t>145*30</w:t>
            </w:r>
            <w:r w:rsidRPr="002D6B2A">
              <w:rPr>
                <w:rFonts w:ascii="GHEA Grapalat" w:hAnsi="GHEA Grapalat"/>
                <w:sz w:val="16"/>
                <w:szCs w:val="16"/>
              </w:rPr>
              <w:t>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t>штука</w:t>
            </w: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134" w:type="dxa"/>
            <w:gridSpan w:val="7"/>
          </w:tcPr>
          <w:p w:rsidR="00DA19FC" w:rsidRPr="00B138F3" w:rsidRDefault="00DA19FC" w:rsidP="00DA19FC">
            <w:pPr>
              <w:widowControl w:val="0"/>
              <w:jc w:val="center"/>
              <w:rPr>
                <w:rFonts w:ascii="GHEA Grapalat" w:hAnsi="GHEA Grapalat"/>
                <w:sz w:val="16"/>
                <w:szCs w:val="16"/>
              </w:rPr>
            </w:pPr>
          </w:p>
        </w:tc>
        <w:tc>
          <w:tcPr>
            <w:tcW w:w="850" w:type="dxa"/>
            <w:gridSpan w:val="3"/>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40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trHeight w:val="246"/>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3</w:t>
            </w:r>
          </w:p>
        </w:tc>
        <w:tc>
          <w:tcPr>
            <w:tcW w:w="2715" w:type="dxa"/>
            <w:tcBorders>
              <w:top w:val="nil"/>
              <w:left w:val="single" w:sz="4" w:space="0" w:color="auto"/>
              <w:bottom w:val="single" w:sz="4" w:space="0" w:color="auto"/>
              <w:right w:val="single" w:sz="4" w:space="0" w:color="auto"/>
            </w:tcBorders>
            <w:shd w:val="clear" w:color="auto" w:fill="auto"/>
          </w:tcPr>
          <w:p w:rsidR="00DA19FC" w:rsidRDefault="00DA19FC" w:rsidP="00DA19FC">
            <w:pPr>
              <w:jc w:val="center"/>
              <w:rPr>
                <w:rFonts w:ascii="GHEA Grapalat" w:hAnsi="GHEA Grapalat" w:cs="Calibri"/>
                <w:color w:val="000000"/>
                <w:sz w:val="20"/>
                <w:szCs w:val="20"/>
              </w:rPr>
            </w:pPr>
            <w:r>
              <w:rPr>
                <w:rFonts w:ascii="GHEA Grapalat" w:hAnsi="GHEA Grapalat" w:cs="Calibri"/>
                <w:color w:val="000000"/>
                <w:sz w:val="20"/>
                <w:szCs w:val="20"/>
              </w:rPr>
              <w:t>33141100</w:t>
            </w:r>
          </w:p>
          <w:p w:rsidR="00DA19FC" w:rsidRPr="00B138F3" w:rsidRDefault="00DA19FC" w:rsidP="00DA19FC">
            <w:pPr>
              <w:widowControl w:val="0"/>
              <w:jc w:val="center"/>
              <w:rPr>
                <w:rFonts w:ascii="GHEA Grapalat" w:hAnsi="GHEA Grapalat"/>
                <w:sz w:val="16"/>
                <w:szCs w:val="16"/>
              </w:rPr>
            </w:pPr>
          </w:p>
        </w:tc>
        <w:tc>
          <w:tcPr>
            <w:tcW w:w="1559" w:type="dxa"/>
            <w:gridSpan w:val="3"/>
            <w:tcBorders>
              <w:top w:val="nil"/>
              <w:left w:val="single" w:sz="4" w:space="0" w:color="auto"/>
              <w:bottom w:val="single" w:sz="4" w:space="0" w:color="auto"/>
              <w:right w:val="single" w:sz="4" w:space="0" w:color="auto"/>
            </w:tcBorders>
            <w:shd w:val="clear" w:color="auto" w:fill="auto"/>
          </w:tcPr>
          <w:p w:rsidR="00DA19FC" w:rsidRPr="004F2421" w:rsidRDefault="00DA19FC" w:rsidP="00DA19FC">
            <w:pPr>
              <w:widowControl w:val="0"/>
              <w:jc w:val="center"/>
              <w:rPr>
                <w:rFonts w:ascii="Sylfaen" w:hAnsi="Sylfaen"/>
                <w:sz w:val="16"/>
                <w:szCs w:val="16"/>
              </w:rPr>
            </w:pPr>
            <w:r>
              <w:rPr>
                <w:rFonts w:ascii="Sylfaen" w:hAnsi="Sylfaen"/>
                <w:sz w:val="16"/>
                <w:szCs w:val="16"/>
              </w:rPr>
              <w:t>ЭКГ лента</w:t>
            </w:r>
          </w:p>
        </w:tc>
        <w:tc>
          <w:tcPr>
            <w:tcW w:w="1925" w:type="dxa"/>
          </w:tcPr>
          <w:p w:rsidR="00DA19FC" w:rsidRPr="00B138F3" w:rsidRDefault="00DA19FC" w:rsidP="00DA19FC">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B138F3" w:rsidRDefault="00DA19FC" w:rsidP="00DA19FC">
            <w:pPr>
              <w:widowControl w:val="0"/>
              <w:jc w:val="center"/>
              <w:rPr>
                <w:rFonts w:ascii="GHEA Grapalat" w:hAnsi="GHEA Grapalat"/>
                <w:sz w:val="16"/>
                <w:szCs w:val="16"/>
              </w:rPr>
            </w:pPr>
            <w:r>
              <w:rPr>
                <w:rFonts w:ascii="Sylfaen" w:hAnsi="Sylfaen"/>
                <w:sz w:val="16"/>
                <w:szCs w:val="16"/>
              </w:rPr>
              <w:t>ЭКГ лента 63*</w:t>
            </w:r>
            <w:r w:rsidRPr="003A03C4">
              <w:rPr>
                <w:rFonts w:ascii="Sylfaen" w:hAnsi="Sylfaen"/>
                <w:sz w:val="16"/>
                <w:szCs w:val="16"/>
              </w:rPr>
              <w:t>30</w:t>
            </w:r>
            <w:r w:rsidRPr="002D6B2A">
              <w:rPr>
                <w:rFonts w:ascii="GHEA Grapalat" w:hAnsi="GHEA Grapalat"/>
                <w:sz w:val="16"/>
                <w:szCs w:val="16"/>
              </w:rPr>
              <w:t xml:space="preserve">в момент представления для товаров срок годности 1 гог остаточный срок по крайней мере 75% , для товаров со сроком годност 1-2 года </w:t>
            </w:r>
            <w:r w:rsidRPr="002D6B2A">
              <w:rPr>
                <w:rFonts w:ascii="GHEA Grapalat" w:hAnsi="GHEA Grapalat"/>
                <w:sz w:val="16"/>
                <w:szCs w:val="16"/>
              </w:rPr>
              <w:lastRenderedPageBreak/>
              <w:t>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lastRenderedPageBreak/>
              <w:t>штука</w:t>
            </w: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134" w:type="dxa"/>
            <w:gridSpan w:val="7"/>
          </w:tcPr>
          <w:p w:rsidR="00DA19FC" w:rsidRPr="00B138F3" w:rsidRDefault="00DA19FC" w:rsidP="00DA19FC">
            <w:pPr>
              <w:widowControl w:val="0"/>
              <w:jc w:val="center"/>
              <w:rPr>
                <w:rFonts w:ascii="GHEA Grapalat" w:hAnsi="GHEA Grapalat"/>
                <w:sz w:val="16"/>
                <w:szCs w:val="16"/>
              </w:rPr>
            </w:pPr>
          </w:p>
        </w:tc>
        <w:tc>
          <w:tcPr>
            <w:tcW w:w="850" w:type="dxa"/>
            <w:gridSpan w:val="3"/>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50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trHeight w:val="246"/>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4</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361D2F">
              <w:rPr>
                <w:rFonts w:ascii="GHEA Grapalat" w:hAnsi="GHEA Grapalat"/>
                <w:sz w:val="20"/>
              </w:rPr>
              <w:t>33141113</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A19FC" w:rsidRPr="002D6B2A" w:rsidRDefault="00DA19FC" w:rsidP="00DA19FC">
            <w:pPr>
              <w:pStyle w:val="BodyTextIndent2"/>
              <w:widowControl w:val="0"/>
              <w:spacing w:after="120" w:line="240" w:lineRule="auto"/>
              <w:ind w:firstLine="0"/>
              <w:rPr>
                <w:rFonts w:ascii="GHEA Grapalat" w:hAnsi="GHEA Grapalat"/>
              </w:rPr>
            </w:pPr>
            <w:r w:rsidRPr="002D6B2A">
              <w:rPr>
                <w:rFonts w:ascii="GHEA Grapalat" w:hAnsi="GHEA Grapalat"/>
              </w:rPr>
              <w:t xml:space="preserve">Спирт медицинский </w:t>
            </w:r>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D00F17" w:rsidRDefault="00DA19FC" w:rsidP="00DA19FC">
            <w:pPr>
              <w:widowControl w:val="0"/>
              <w:spacing w:after="120"/>
              <w:jc w:val="center"/>
              <w:rPr>
                <w:rFonts w:ascii="GHEA Grapalat" w:hAnsi="GHEA Grapalat"/>
                <w:sz w:val="16"/>
                <w:szCs w:val="16"/>
              </w:rPr>
            </w:pPr>
            <w:r w:rsidRPr="00D00F17">
              <w:rPr>
                <w:rFonts w:ascii="GHEA Grapalat" w:hAnsi="GHEA Grapalat"/>
                <w:sz w:val="16"/>
                <w:szCs w:val="16"/>
              </w:rPr>
              <w:t xml:space="preserve">Спирт медицинский </w:t>
            </w:r>
            <w:r w:rsidRPr="00717771">
              <w:rPr>
                <w:rFonts w:ascii="GHEA Grapalat" w:hAnsi="GHEA Grapalat"/>
                <w:sz w:val="16"/>
                <w:szCs w:val="16"/>
              </w:rPr>
              <w:t>96</w:t>
            </w:r>
            <w:r w:rsidRPr="00D00F17">
              <w:rPr>
                <w:rFonts w:ascii="GHEA Grapalat" w:hAnsi="GHEA Grapalat"/>
                <w:sz w:val="16"/>
                <w:szCs w:val="16"/>
              </w:rPr>
              <w:t>%,в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4F2421" w:rsidRDefault="00DA19FC" w:rsidP="00DA19FC">
            <w:pPr>
              <w:widowControl w:val="0"/>
              <w:jc w:val="center"/>
              <w:rPr>
                <w:rFonts w:ascii="GHEA Grapalat" w:hAnsi="GHEA Grapalat"/>
                <w:sz w:val="16"/>
                <w:szCs w:val="16"/>
                <w:lang w:val="en-US"/>
              </w:rPr>
            </w:pPr>
            <w:proofErr w:type="spellStart"/>
            <w:r>
              <w:rPr>
                <w:rFonts w:ascii="GHEA Grapalat" w:hAnsi="GHEA Grapalat"/>
                <w:sz w:val="16"/>
                <w:szCs w:val="16"/>
                <w:lang w:val="en-US"/>
              </w:rPr>
              <w:t>литр</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134" w:type="dxa"/>
            <w:gridSpan w:val="7"/>
          </w:tcPr>
          <w:p w:rsidR="00DA19FC" w:rsidRPr="00B138F3" w:rsidRDefault="00DA19FC" w:rsidP="00DA19FC">
            <w:pPr>
              <w:widowControl w:val="0"/>
              <w:jc w:val="center"/>
              <w:rPr>
                <w:rFonts w:ascii="GHEA Grapalat" w:hAnsi="GHEA Grapalat"/>
                <w:sz w:val="16"/>
                <w:szCs w:val="16"/>
              </w:rPr>
            </w:pPr>
          </w:p>
        </w:tc>
        <w:tc>
          <w:tcPr>
            <w:tcW w:w="850" w:type="dxa"/>
            <w:gridSpan w:val="3"/>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1000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trHeight w:val="246"/>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5</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E35E9D">
              <w:rPr>
                <w:rFonts w:ascii="GHEA Grapalat" w:hAnsi="GHEA Grapalat"/>
                <w:sz w:val="20"/>
              </w:rPr>
              <w:t>33141100</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цитологическийкомплект</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5B7AA9" w:rsidRDefault="00DA19FC" w:rsidP="00DA19FC">
            <w:pPr>
              <w:widowControl w:val="0"/>
              <w:spacing w:after="120"/>
              <w:jc w:val="center"/>
              <w:rPr>
                <w:rFonts w:ascii="GHEA Grapalat" w:hAnsi="GHEA Grapalat"/>
                <w:sz w:val="16"/>
                <w:szCs w:val="16"/>
              </w:rPr>
            </w:pPr>
            <w:r w:rsidRPr="005B7AA9">
              <w:rPr>
                <w:rFonts w:ascii="GHEA Grapalat" w:hAnsi="GHEA Grapalat"/>
                <w:sz w:val="16"/>
                <w:szCs w:val="16"/>
              </w:rPr>
              <w:t xml:space="preserve">цитобраш , аппликатор гинекологический предметное стекло , , в момент представления для товаров срок годности 1 гог остаточный срок по крайней мере </w:t>
            </w:r>
            <w:r w:rsidRPr="005B7AA9">
              <w:rPr>
                <w:rFonts w:ascii="GHEA Grapalat" w:hAnsi="GHEA Grapalat"/>
                <w:sz w:val="16"/>
                <w:szCs w:val="16"/>
              </w:rPr>
              <w:lastRenderedPageBreak/>
              <w:t>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B138F3" w:rsidRDefault="00DA19FC" w:rsidP="00DA19FC">
            <w:pPr>
              <w:widowControl w:val="0"/>
              <w:jc w:val="center"/>
              <w:rPr>
                <w:rFonts w:ascii="GHEA Grapalat" w:hAnsi="GHEA Grapalat"/>
                <w:sz w:val="16"/>
                <w:szCs w:val="16"/>
              </w:rPr>
            </w:pP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134" w:type="dxa"/>
            <w:gridSpan w:val="7"/>
          </w:tcPr>
          <w:p w:rsidR="00DA19FC" w:rsidRPr="00B138F3" w:rsidRDefault="00DA19FC" w:rsidP="00DA19FC">
            <w:pPr>
              <w:widowControl w:val="0"/>
              <w:jc w:val="center"/>
              <w:rPr>
                <w:rFonts w:ascii="GHEA Grapalat" w:hAnsi="GHEA Grapalat"/>
                <w:sz w:val="16"/>
                <w:szCs w:val="16"/>
              </w:rPr>
            </w:pPr>
          </w:p>
        </w:tc>
        <w:tc>
          <w:tcPr>
            <w:tcW w:w="850" w:type="dxa"/>
            <w:gridSpan w:val="3"/>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15</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trHeight w:val="246"/>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6</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361D2F">
              <w:rPr>
                <w:rFonts w:ascii="GHEA Grapalat" w:hAnsi="GHEA Grapalat"/>
                <w:sz w:val="20"/>
              </w:rPr>
              <w:t>33141114</w:t>
            </w:r>
          </w:p>
        </w:tc>
        <w:tc>
          <w:tcPr>
            <w:tcW w:w="1559" w:type="dxa"/>
            <w:gridSpan w:val="3"/>
            <w:tcBorders>
              <w:top w:val="nil"/>
              <w:left w:val="single" w:sz="4" w:space="0" w:color="auto"/>
              <w:bottom w:val="nil"/>
              <w:right w:val="single" w:sz="4" w:space="0" w:color="auto"/>
            </w:tcBorders>
            <w:shd w:val="clear" w:color="auto" w:fill="auto"/>
            <w:vAlign w:val="center"/>
          </w:tcPr>
          <w:p w:rsidR="00DA19FC" w:rsidRPr="002D6B2A" w:rsidRDefault="00DA19FC" w:rsidP="00DA19FC">
            <w:pPr>
              <w:pStyle w:val="BodyTextIndent2"/>
              <w:widowControl w:val="0"/>
              <w:spacing w:after="120" w:line="240" w:lineRule="auto"/>
              <w:ind w:firstLine="0"/>
              <w:rPr>
                <w:rFonts w:ascii="GHEA Grapalat" w:hAnsi="GHEA Grapalat"/>
              </w:rPr>
            </w:pPr>
            <w:r w:rsidRPr="002D6B2A">
              <w:rPr>
                <w:rFonts w:ascii="GHEA Grapalat" w:hAnsi="GHEA Grapalat"/>
              </w:rPr>
              <w:t>медицинская марля</w:t>
            </w:r>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nil"/>
              <w:right w:val="single" w:sz="4" w:space="0" w:color="auto"/>
            </w:tcBorders>
            <w:shd w:val="clear" w:color="auto" w:fill="auto"/>
          </w:tcPr>
          <w:p w:rsidR="00DA19FC" w:rsidRPr="004A4725" w:rsidRDefault="00DA19FC" w:rsidP="00DA19FC">
            <w:pPr>
              <w:widowControl w:val="0"/>
              <w:spacing w:after="120"/>
              <w:jc w:val="center"/>
              <w:rPr>
                <w:rFonts w:ascii="GHEA Grapalat" w:hAnsi="GHEA Grapalat"/>
                <w:sz w:val="16"/>
                <w:szCs w:val="16"/>
              </w:rPr>
            </w:pPr>
            <w:r w:rsidRPr="004A4725">
              <w:rPr>
                <w:rFonts w:ascii="GHEA Grapalat" w:hAnsi="GHEA Grapalat"/>
                <w:sz w:val="16"/>
                <w:szCs w:val="16"/>
              </w:rPr>
              <w:t>медицинская марля предусмотренная для медицинских целей 5 м,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DE1E5A" w:rsidRDefault="00DA19FC" w:rsidP="00DA19FC">
            <w:pPr>
              <w:jc w:val="center"/>
              <w:rPr>
                <w:rFonts w:ascii="GHEA Grapalat" w:hAnsi="GHEA Grapalat"/>
                <w:sz w:val="20"/>
              </w:rPr>
            </w:pP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134" w:type="dxa"/>
            <w:gridSpan w:val="7"/>
          </w:tcPr>
          <w:p w:rsidR="00DA19FC" w:rsidRPr="00B138F3" w:rsidRDefault="00DA19FC" w:rsidP="00DA19FC">
            <w:pPr>
              <w:widowControl w:val="0"/>
              <w:jc w:val="center"/>
              <w:rPr>
                <w:rFonts w:ascii="GHEA Grapalat" w:hAnsi="GHEA Grapalat"/>
                <w:sz w:val="16"/>
                <w:szCs w:val="16"/>
              </w:rPr>
            </w:pPr>
          </w:p>
        </w:tc>
        <w:tc>
          <w:tcPr>
            <w:tcW w:w="850" w:type="dxa"/>
            <w:gridSpan w:val="3"/>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500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trHeight w:val="246"/>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7</w:t>
            </w:r>
          </w:p>
        </w:tc>
        <w:tc>
          <w:tcPr>
            <w:tcW w:w="2715" w:type="dxa"/>
            <w:tcBorders>
              <w:top w:val="nil"/>
              <w:left w:val="single" w:sz="4" w:space="0" w:color="auto"/>
              <w:bottom w:val="single" w:sz="4" w:space="0" w:color="auto"/>
              <w:right w:val="single" w:sz="4" w:space="0" w:color="auto"/>
            </w:tcBorders>
            <w:shd w:val="clear" w:color="auto" w:fill="auto"/>
          </w:tcPr>
          <w:p w:rsidR="00DA19FC" w:rsidRPr="00B52933" w:rsidRDefault="00DA19FC" w:rsidP="00DA19FC">
            <w:pPr>
              <w:jc w:val="center"/>
              <w:rPr>
                <w:rFonts w:ascii="GHEA Grapalat" w:hAnsi="GHEA Grapalat"/>
                <w:sz w:val="20"/>
              </w:rPr>
            </w:pPr>
            <w:r w:rsidRPr="00B52933">
              <w:rPr>
                <w:rFonts w:ascii="Calibri" w:hAnsi="Calibri"/>
                <w:color w:val="000000"/>
                <w:sz w:val="16"/>
                <w:szCs w:val="16"/>
              </w:rPr>
              <w:t>33141128</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DA19FC" w:rsidRPr="00931E9D" w:rsidRDefault="00DA19FC" w:rsidP="00DA19FC">
            <w:pPr>
              <w:pStyle w:val="BodyTextIndent2"/>
              <w:widowControl w:val="0"/>
              <w:spacing w:after="120" w:line="240" w:lineRule="auto"/>
              <w:ind w:firstLine="0"/>
              <w:rPr>
                <w:rFonts w:ascii="GHEA Grapalat" w:hAnsi="GHEA Grapalat"/>
              </w:rPr>
            </w:pPr>
            <w:proofErr w:type="spellStart"/>
            <w:r>
              <w:rPr>
                <w:rFonts w:ascii="GHEA Grapalat" w:hAnsi="GHEA Grapalat"/>
                <w:lang w:val="en-US"/>
              </w:rPr>
              <w:t>Шприц</w:t>
            </w:r>
            <w:proofErr w:type="spellEnd"/>
            <w:r>
              <w:rPr>
                <w:rFonts w:ascii="GHEA Grapalat" w:hAnsi="GHEA Grapalat"/>
              </w:rPr>
              <w:t xml:space="preserve"> инсулина</w:t>
            </w:r>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DA19FC" w:rsidRPr="00E37FF7" w:rsidRDefault="00DA19FC" w:rsidP="00DA19FC">
            <w:pPr>
              <w:widowControl w:val="0"/>
              <w:spacing w:after="120"/>
              <w:jc w:val="center"/>
              <w:rPr>
                <w:rFonts w:ascii="GHEA Grapalat" w:hAnsi="GHEA Grapalat"/>
                <w:sz w:val="16"/>
                <w:szCs w:val="16"/>
              </w:rPr>
            </w:pPr>
            <w:r w:rsidRPr="005B7AA9">
              <w:rPr>
                <w:rFonts w:ascii="GHEA Grapalat" w:hAnsi="GHEA Grapalat"/>
                <w:sz w:val="16"/>
                <w:szCs w:val="16"/>
              </w:rPr>
              <w:t xml:space="preserve">шприц </w:t>
            </w:r>
            <w:r>
              <w:rPr>
                <w:rFonts w:ascii="GHEA Grapalat" w:hAnsi="GHEA Grapalat"/>
                <w:sz w:val="16"/>
                <w:szCs w:val="16"/>
              </w:rPr>
              <w:t>1</w:t>
            </w:r>
            <w:r w:rsidRPr="005B7AA9">
              <w:rPr>
                <w:rFonts w:ascii="GHEA Grapalat" w:hAnsi="GHEA Grapalat"/>
                <w:sz w:val="16"/>
                <w:szCs w:val="16"/>
              </w:rPr>
              <w:t xml:space="preserve"> мл трехкомпанентный 21г. </w:t>
            </w:r>
            <w:r w:rsidRPr="00E37FF7">
              <w:rPr>
                <w:rFonts w:ascii="GHEA Grapalat" w:hAnsi="GHEA Grapalat"/>
                <w:sz w:val="16"/>
                <w:szCs w:val="16"/>
              </w:rPr>
              <w:t xml:space="preserve">шприц </w:t>
            </w:r>
            <w:r w:rsidRPr="00E37FF7">
              <w:rPr>
                <w:rFonts w:ascii="GHEA Grapalat" w:hAnsi="GHEA Grapalat"/>
                <w:sz w:val="16"/>
                <w:szCs w:val="16"/>
              </w:rPr>
              <w:lastRenderedPageBreak/>
              <w:t>изгатовлен из прозрачного нетоксичного материала,в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134" w:type="dxa"/>
            <w:gridSpan w:val="7"/>
          </w:tcPr>
          <w:p w:rsidR="00DA19FC" w:rsidRPr="00B138F3" w:rsidRDefault="00DA19FC" w:rsidP="00DA19FC">
            <w:pPr>
              <w:widowControl w:val="0"/>
              <w:jc w:val="center"/>
              <w:rPr>
                <w:rFonts w:ascii="GHEA Grapalat" w:hAnsi="GHEA Grapalat"/>
                <w:sz w:val="16"/>
                <w:szCs w:val="16"/>
              </w:rPr>
            </w:pPr>
          </w:p>
        </w:tc>
        <w:tc>
          <w:tcPr>
            <w:tcW w:w="850" w:type="dxa"/>
            <w:gridSpan w:val="3"/>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2000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lastRenderedPageBreak/>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8</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361D2F">
              <w:rPr>
                <w:rFonts w:ascii="GHEA Grapalat" w:hAnsi="GHEA Grapalat"/>
                <w:sz w:val="20"/>
              </w:rPr>
              <w:t>33141144</w:t>
            </w:r>
          </w:p>
        </w:tc>
        <w:tc>
          <w:tcPr>
            <w:tcW w:w="1559" w:type="dxa"/>
            <w:gridSpan w:val="3"/>
            <w:tcBorders>
              <w:top w:val="nil"/>
              <w:left w:val="single" w:sz="8" w:space="0" w:color="auto"/>
              <w:bottom w:val="single" w:sz="8" w:space="0" w:color="auto"/>
              <w:right w:val="single" w:sz="8" w:space="0" w:color="auto"/>
            </w:tcBorders>
            <w:shd w:val="clear" w:color="auto" w:fill="auto"/>
            <w:vAlign w:val="center"/>
          </w:tcPr>
          <w:p w:rsidR="00DA19FC" w:rsidRPr="00D44DC1"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иглы</w:t>
            </w:r>
            <w:proofErr w:type="spellEnd"/>
            <w:r>
              <w:rPr>
                <w:rFonts w:ascii="GHEA Grapalat" w:hAnsi="GHEA Grapalat"/>
                <w:lang w:val="en-US"/>
              </w:rPr>
              <w:t xml:space="preserve"> 0,8мм</w:t>
            </w:r>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5B753B" w:rsidRDefault="00DA19FC" w:rsidP="00DA19FC">
            <w:pPr>
              <w:widowControl w:val="0"/>
              <w:spacing w:after="120"/>
              <w:jc w:val="center"/>
              <w:rPr>
                <w:rFonts w:ascii="GHEA Grapalat" w:hAnsi="GHEA Grapalat"/>
                <w:sz w:val="16"/>
                <w:szCs w:val="16"/>
              </w:rPr>
            </w:pPr>
            <w:r w:rsidRPr="004A4725">
              <w:rPr>
                <w:rFonts w:ascii="GHEA Grapalat" w:hAnsi="GHEA Grapalat"/>
                <w:sz w:val="16"/>
                <w:szCs w:val="16"/>
              </w:rPr>
              <w:t>Стерилные иглы для одноразового испол</w:t>
            </w:r>
            <w:r w:rsidRPr="005B753B">
              <w:rPr>
                <w:rFonts w:ascii="GHEA Grapalat" w:hAnsi="GHEA Grapalat"/>
                <w:sz w:val="16"/>
                <w:szCs w:val="16"/>
              </w:rPr>
              <w:t xml:space="preserve">ьзования из хежражеющего металла 0,8мм,, в момент представления для товаров срок годности 1 гог остаточный срок по крайней мере 75% , для товаров со сроком годност 1-2 года остаточный срок </w:t>
            </w:r>
            <w:r w:rsidRPr="005B753B">
              <w:rPr>
                <w:rFonts w:ascii="GHEA Grapalat" w:hAnsi="GHEA Grapalat"/>
                <w:sz w:val="16"/>
                <w:szCs w:val="16"/>
              </w:rPr>
              <w:lastRenderedPageBreak/>
              <w:t>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5E7E01" w:rsidRDefault="00DA19FC" w:rsidP="00DA19FC">
            <w:pPr>
              <w:widowControl w:val="0"/>
              <w:spacing w:after="120"/>
              <w:jc w:val="center"/>
              <w:rPr>
                <w:rFonts w:ascii="GHEA Grapalat" w:hAnsi="GHEA Grapalat"/>
                <w:sz w:val="16"/>
                <w:szCs w:val="16"/>
              </w:rPr>
            </w:pPr>
            <w:r w:rsidRPr="005B753B">
              <w:rPr>
                <w:rFonts w:ascii="GHEA Grapalat" w:hAnsi="GHEA Grapalat"/>
                <w:sz w:val="16"/>
                <w:szCs w:val="16"/>
              </w:rPr>
              <w:lastRenderedPageBreak/>
              <w:t>штука</w:t>
            </w: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140" w:type="dxa"/>
            <w:gridSpan w:val="8"/>
          </w:tcPr>
          <w:p w:rsidR="00DA19FC" w:rsidRPr="00B138F3" w:rsidRDefault="00DA19FC" w:rsidP="00DA19FC">
            <w:pPr>
              <w:widowControl w:val="0"/>
              <w:jc w:val="center"/>
              <w:rPr>
                <w:rFonts w:ascii="GHEA Grapalat" w:hAnsi="GHEA Grapalat"/>
                <w:sz w:val="16"/>
                <w:szCs w:val="16"/>
              </w:rPr>
            </w:pPr>
          </w:p>
        </w:tc>
        <w:tc>
          <w:tcPr>
            <w:tcW w:w="844" w:type="dxa"/>
            <w:gridSpan w:val="2"/>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25000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9</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E35E9D">
              <w:rPr>
                <w:rFonts w:ascii="GHEA Grapalat" w:hAnsi="GHEA Grapalat"/>
                <w:sz w:val="20"/>
              </w:rPr>
              <w:t>33141143</w:t>
            </w:r>
          </w:p>
        </w:tc>
        <w:tc>
          <w:tcPr>
            <w:tcW w:w="1559" w:type="dxa"/>
            <w:gridSpan w:val="3"/>
            <w:tcBorders>
              <w:top w:val="nil"/>
              <w:left w:val="single" w:sz="8" w:space="0" w:color="auto"/>
              <w:bottom w:val="single" w:sz="8" w:space="0" w:color="auto"/>
              <w:right w:val="single" w:sz="8" w:space="0" w:color="auto"/>
            </w:tcBorders>
            <w:shd w:val="clear" w:color="auto" w:fill="auto"/>
            <w:vAlign w:val="center"/>
          </w:tcPr>
          <w:p w:rsidR="00DA19FC" w:rsidRPr="007741DD"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скоррификатор</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single" w:sz="8" w:space="0" w:color="auto"/>
              <w:left w:val="single" w:sz="8" w:space="0" w:color="auto"/>
              <w:bottom w:val="single" w:sz="8" w:space="0" w:color="auto"/>
              <w:right w:val="single" w:sz="8" w:space="0" w:color="auto"/>
            </w:tcBorders>
            <w:shd w:val="clear" w:color="auto" w:fill="auto"/>
          </w:tcPr>
          <w:p w:rsidR="00DA19FC" w:rsidRPr="0084146B" w:rsidRDefault="00DA19FC" w:rsidP="00DA19FC">
            <w:pPr>
              <w:widowControl w:val="0"/>
              <w:spacing w:after="120"/>
              <w:jc w:val="center"/>
              <w:rPr>
                <w:rFonts w:ascii="GHEA Grapalat" w:hAnsi="GHEA Grapalat"/>
                <w:sz w:val="16"/>
                <w:szCs w:val="16"/>
              </w:rPr>
            </w:pPr>
            <w:r w:rsidRPr="0084146B">
              <w:rPr>
                <w:rFonts w:ascii="GHEA Grapalat" w:hAnsi="GHEA Grapalat"/>
                <w:sz w:val="16"/>
                <w:szCs w:val="16"/>
              </w:rPr>
              <w:t>Скарификатор для проколыванияпольцадия взятия анализа кпови , для одноразового использования.Имеет тонкую иглу,</w:t>
            </w:r>
            <w:r>
              <w:rPr>
                <w:rFonts w:ascii="GHEA Grapalat" w:hAnsi="GHEA Grapalat"/>
                <w:sz w:val="16"/>
                <w:szCs w:val="16"/>
              </w:rPr>
              <w:t xml:space="preserve"> окруженную пластмассовой оболо</w:t>
            </w:r>
            <w:r w:rsidRPr="0084146B">
              <w:rPr>
                <w:rFonts w:ascii="GHEA Grapalat" w:hAnsi="GHEA Grapalat"/>
                <w:sz w:val="16"/>
                <w:szCs w:val="16"/>
              </w:rPr>
              <w:t>чкой,в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140" w:type="dxa"/>
            <w:gridSpan w:val="8"/>
          </w:tcPr>
          <w:p w:rsidR="00DA19FC" w:rsidRPr="00B138F3" w:rsidRDefault="00DA19FC" w:rsidP="00DA19FC">
            <w:pPr>
              <w:widowControl w:val="0"/>
              <w:jc w:val="center"/>
              <w:rPr>
                <w:rFonts w:ascii="GHEA Grapalat" w:hAnsi="GHEA Grapalat"/>
                <w:sz w:val="16"/>
                <w:szCs w:val="16"/>
              </w:rPr>
            </w:pPr>
          </w:p>
        </w:tc>
        <w:tc>
          <w:tcPr>
            <w:tcW w:w="844" w:type="dxa"/>
            <w:gridSpan w:val="2"/>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2000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10</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361D2F">
              <w:rPr>
                <w:rFonts w:ascii="GHEA Grapalat" w:hAnsi="GHEA Grapalat"/>
                <w:sz w:val="20"/>
              </w:rPr>
              <w:t>33141159</w:t>
            </w:r>
          </w:p>
        </w:tc>
        <w:tc>
          <w:tcPr>
            <w:tcW w:w="1559" w:type="dxa"/>
            <w:gridSpan w:val="3"/>
            <w:tcBorders>
              <w:top w:val="nil"/>
              <w:left w:val="single" w:sz="8" w:space="0" w:color="auto"/>
              <w:bottom w:val="nil"/>
              <w:right w:val="single" w:sz="8" w:space="0" w:color="auto"/>
            </w:tcBorders>
            <w:shd w:val="clear" w:color="auto" w:fill="auto"/>
            <w:vAlign w:val="center"/>
          </w:tcPr>
          <w:p w:rsidR="00DA19FC" w:rsidRPr="00D44DC1"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перчаткимедицинские</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8" w:space="0" w:color="auto"/>
              <w:bottom w:val="nil"/>
              <w:right w:val="single" w:sz="8" w:space="0" w:color="auto"/>
            </w:tcBorders>
            <w:shd w:val="clear" w:color="auto" w:fill="auto"/>
          </w:tcPr>
          <w:p w:rsidR="00DA19FC" w:rsidRPr="005B753B" w:rsidRDefault="00DA19FC" w:rsidP="00DA19FC">
            <w:pPr>
              <w:widowControl w:val="0"/>
              <w:spacing w:after="120"/>
              <w:jc w:val="center"/>
              <w:rPr>
                <w:rFonts w:ascii="GHEA Grapalat" w:hAnsi="GHEA Grapalat"/>
                <w:sz w:val="16"/>
                <w:szCs w:val="16"/>
              </w:rPr>
            </w:pPr>
            <w:r w:rsidRPr="005B753B">
              <w:rPr>
                <w:rFonts w:ascii="GHEA Grapalat" w:hAnsi="GHEA Grapalat"/>
                <w:sz w:val="16"/>
                <w:szCs w:val="16"/>
              </w:rPr>
              <w:t>Перчатки медицинские нестерильные, размерысоответственно требованию заказчика ,,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5B753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t>пара</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95" w:type="dxa"/>
            <w:gridSpan w:val="6"/>
          </w:tcPr>
          <w:p w:rsidR="00DA19FC" w:rsidRPr="00B138F3" w:rsidRDefault="00DA19FC" w:rsidP="00DA19FC">
            <w:pPr>
              <w:widowControl w:val="0"/>
              <w:jc w:val="center"/>
              <w:rPr>
                <w:rFonts w:ascii="GHEA Grapalat" w:hAnsi="GHEA Grapalat"/>
                <w:sz w:val="16"/>
                <w:szCs w:val="16"/>
              </w:rPr>
            </w:pPr>
          </w:p>
        </w:tc>
        <w:tc>
          <w:tcPr>
            <w:tcW w:w="889" w:type="dxa"/>
            <w:gridSpan w:val="4"/>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450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11</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0F3C1F">
              <w:rPr>
                <w:rFonts w:ascii="GHEA Grapalat" w:hAnsi="GHEA Grapalat"/>
                <w:sz w:val="20"/>
              </w:rPr>
              <w:t>33141100</w:t>
            </w:r>
          </w:p>
        </w:tc>
        <w:tc>
          <w:tcPr>
            <w:tcW w:w="1559" w:type="dxa"/>
            <w:gridSpan w:val="3"/>
            <w:tcBorders>
              <w:top w:val="single" w:sz="8" w:space="0" w:color="auto"/>
              <w:left w:val="single" w:sz="8" w:space="0" w:color="auto"/>
              <w:bottom w:val="nil"/>
              <w:right w:val="single" w:sz="8"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Галубой</w:t>
            </w:r>
            <w:proofErr w:type="spellEnd"/>
            <w:r>
              <w:rPr>
                <w:rFonts w:ascii="GHEA Grapalat" w:hAnsi="GHEA Grapalat"/>
                <w:lang w:val="en-US"/>
              </w:rPr>
              <w:t xml:space="preserve"> </w:t>
            </w:r>
            <w:proofErr w:type="spellStart"/>
            <w:r>
              <w:rPr>
                <w:rFonts w:ascii="GHEA Grapalat" w:hAnsi="GHEA Grapalat"/>
                <w:lang w:val="en-US"/>
              </w:rPr>
              <w:t>наконечник</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single" w:sz="8" w:space="0" w:color="auto"/>
              <w:left w:val="single" w:sz="8" w:space="0" w:color="auto"/>
              <w:bottom w:val="nil"/>
              <w:right w:val="single" w:sz="8" w:space="0" w:color="auto"/>
            </w:tcBorders>
            <w:shd w:val="clear" w:color="auto" w:fill="auto"/>
          </w:tcPr>
          <w:p w:rsidR="00DA19FC" w:rsidRPr="000E0162" w:rsidRDefault="00DA19FC" w:rsidP="00DA19FC">
            <w:pPr>
              <w:widowControl w:val="0"/>
              <w:spacing w:after="120"/>
              <w:jc w:val="center"/>
              <w:rPr>
                <w:rFonts w:ascii="GHEA Grapalat" w:hAnsi="GHEA Grapalat"/>
                <w:sz w:val="16"/>
                <w:szCs w:val="16"/>
              </w:rPr>
            </w:pPr>
            <w:r w:rsidRPr="000E0162">
              <w:rPr>
                <w:rFonts w:ascii="GHEA Grapalat" w:hAnsi="GHEA Grapalat"/>
                <w:sz w:val="16"/>
                <w:szCs w:val="16"/>
              </w:rPr>
              <w:t xml:space="preserve">наконечникжелтый  предусмотренный для лабораторбых исследований размер по требованию заказчика , в момент представления для товаров срок годности 1 гог остаточный срок по крайней мере </w:t>
            </w:r>
            <w:r w:rsidRPr="000E0162">
              <w:rPr>
                <w:rFonts w:ascii="GHEA Grapalat" w:hAnsi="GHEA Grapalat"/>
                <w:sz w:val="16"/>
                <w:szCs w:val="16"/>
              </w:rPr>
              <w:lastRenderedPageBreak/>
              <w:t xml:space="preserve">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 </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95" w:type="dxa"/>
            <w:gridSpan w:val="6"/>
          </w:tcPr>
          <w:p w:rsidR="00DA19FC" w:rsidRPr="00B138F3" w:rsidRDefault="00DA19FC" w:rsidP="00DA19FC">
            <w:pPr>
              <w:widowControl w:val="0"/>
              <w:jc w:val="center"/>
              <w:rPr>
                <w:rFonts w:ascii="GHEA Grapalat" w:hAnsi="GHEA Grapalat"/>
                <w:sz w:val="16"/>
                <w:szCs w:val="16"/>
              </w:rPr>
            </w:pPr>
          </w:p>
        </w:tc>
        <w:tc>
          <w:tcPr>
            <w:tcW w:w="889" w:type="dxa"/>
            <w:gridSpan w:val="4"/>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5000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12</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361D2F">
              <w:rPr>
                <w:rFonts w:ascii="GHEA Grapalat" w:hAnsi="GHEA Grapalat"/>
                <w:sz w:val="20"/>
              </w:rPr>
              <w:t>33141115</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A19FC" w:rsidRPr="00D44DC1"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ватанестерильная</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rsidR="00DA19FC" w:rsidRPr="002B1A7A" w:rsidRDefault="00DA19FC" w:rsidP="00DA19FC">
            <w:pPr>
              <w:pStyle w:val="BodyTextIndent2"/>
              <w:widowControl w:val="0"/>
              <w:spacing w:after="120" w:line="240" w:lineRule="auto"/>
              <w:ind w:firstLine="0"/>
              <w:rPr>
                <w:rFonts w:ascii="GHEA Grapalat" w:hAnsi="GHEA Grapalat"/>
              </w:rPr>
            </w:pPr>
            <w:r w:rsidRPr="005B753B">
              <w:rPr>
                <w:rFonts w:ascii="GHEA Grapalat" w:hAnsi="GHEA Grapalat"/>
              </w:rPr>
              <w:t xml:space="preserve">вата нестерильная белая , предусмотренная для </w:t>
            </w:r>
            <w:r w:rsidRPr="002B1A7A">
              <w:rPr>
                <w:rFonts w:ascii="GHEA Grapalat" w:hAnsi="GHEA Grapalat"/>
              </w:rPr>
              <w:t xml:space="preserve">медицинских целей . Водной упаковке не менее 50г. и не более300г. обеспечение условий хранения , , в момент представления для товаров срок годности 1 гог остаточный </w:t>
            </w:r>
            <w:r w:rsidRPr="002B1A7A">
              <w:rPr>
                <w:rFonts w:ascii="GHEA Grapalat" w:hAnsi="GHEA Grapalat"/>
              </w:rPr>
              <w:lastRenderedPageBreak/>
              <w:t>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2B1A7A"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щтук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95" w:type="dxa"/>
            <w:gridSpan w:val="6"/>
          </w:tcPr>
          <w:p w:rsidR="00DA19FC" w:rsidRPr="00B138F3" w:rsidRDefault="00DA19FC" w:rsidP="00DA19FC">
            <w:pPr>
              <w:widowControl w:val="0"/>
              <w:jc w:val="center"/>
              <w:rPr>
                <w:rFonts w:ascii="GHEA Grapalat" w:hAnsi="GHEA Grapalat"/>
                <w:sz w:val="16"/>
                <w:szCs w:val="16"/>
              </w:rPr>
            </w:pPr>
          </w:p>
        </w:tc>
        <w:tc>
          <w:tcPr>
            <w:tcW w:w="889" w:type="dxa"/>
            <w:gridSpan w:val="4"/>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50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13</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0F3C1F">
              <w:rPr>
                <w:rFonts w:ascii="GHEA Grapalat" w:hAnsi="GHEA Grapalat"/>
                <w:sz w:val="20"/>
              </w:rPr>
              <w:t>33141100</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желтыйнаконечник</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0E0162" w:rsidRDefault="00DA19FC" w:rsidP="00DA19FC">
            <w:pPr>
              <w:widowControl w:val="0"/>
              <w:spacing w:after="120"/>
              <w:jc w:val="center"/>
              <w:rPr>
                <w:rFonts w:ascii="GHEA Grapalat" w:hAnsi="GHEA Grapalat"/>
                <w:sz w:val="16"/>
                <w:szCs w:val="16"/>
              </w:rPr>
            </w:pPr>
            <w:r w:rsidRPr="000E0162">
              <w:rPr>
                <w:rFonts w:ascii="GHEA Grapalat" w:hAnsi="GHEA Grapalat"/>
                <w:sz w:val="16"/>
                <w:szCs w:val="16"/>
              </w:rPr>
              <w:t xml:space="preserve">наконечникжелтый  предусмотренный для лабораторбых исследований размер по требованию заказчика , в момент представления для товаров срок годности 1 гог остаточный срок по крайней мере 75% , для товаров со </w:t>
            </w:r>
            <w:r w:rsidRPr="000E0162">
              <w:rPr>
                <w:rFonts w:ascii="GHEA Grapalat" w:hAnsi="GHEA Grapalat"/>
                <w:sz w:val="16"/>
                <w:szCs w:val="16"/>
              </w:rPr>
              <w:lastRenderedPageBreak/>
              <w:t xml:space="preserve">сроком годност 1-2 года остаточный срок по крайней мере 2/3 , для товаров цо сроком годности более 2 лет – остаточный срок 15 месяцев / или равноценно </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95" w:type="dxa"/>
            <w:gridSpan w:val="6"/>
          </w:tcPr>
          <w:p w:rsidR="00DA19FC" w:rsidRPr="00B138F3" w:rsidRDefault="00DA19FC" w:rsidP="00DA19FC">
            <w:pPr>
              <w:widowControl w:val="0"/>
              <w:jc w:val="center"/>
              <w:rPr>
                <w:rFonts w:ascii="GHEA Grapalat" w:hAnsi="GHEA Grapalat"/>
                <w:sz w:val="16"/>
                <w:szCs w:val="16"/>
              </w:rPr>
            </w:pPr>
          </w:p>
        </w:tc>
        <w:tc>
          <w:tcPr>
            <w:tcW w:w="889" w:type="dxa"/>
            <w:gridSpan w:val="4"/>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500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14</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0F3C1F">
              <w:rPr>
                <w:rFonts w:ascii="GHEA Grapalat" w:hAnsi="GHEA Grapalat"/>
                <w:sz w:val="20"/>
              </w:rPr>
              <w:t>33141100</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пипиеткадлягемоглобина</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5E7E01" w:rsidRDefault="00DA19FC" w:rsidP="00DA19FC">
            <w:pPr>
              <w:widowControl w:val="0"/>
              <w:spacing w:after="120"/>
              <w:jc w:val="center"/>
              <w:rPr>
                <w:rFonts w:ascii="GHEA Grapalat" w:hAnsi="GHEA Grapalat"/>
                <w:sz w:val="16"/>
                <w:szCs w:val="16"/>
              </w:rPr>
            </w:pPr>
            <w:r w:rsidRPr="00296AC4">
              <w:rPr>
                <w:rFonts w:ascii="GHEA Grapalat" w:hAnsi="GHEA Grapalat"/>
                <w:sz w:val="16"/>
                <w:szCs w:val="16"/>
              </w:rPr>
              <w:t>пипиетка для гемоглобинапредусмотренный для лабораторбых исследований, ,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95" w:type="dxa"/>
            <w:gridSpan w:val="6"/>
          </w:tcPr>
          <w:p w:rsidR="00DA19FC" w:rsidRPr="00B138F3" w:rsidRDefault="00DA19FC" w:rsidP="00DA19FC">
            <w:pPr>
              <w:widowControl w:val="0"/>
              <w:jc w:val="center"/>
              <w:rPr>
                <w:rFonts w:ascii="GHEA Grapalat" w:hAnsi="GHEA Grapalat"/>
                <w:sz w:val="16"/>
                <w:szCs w:val="16"/>
              </w:rPr>
            </w:pPr>
          </w:p>
        </w:tc>
        <w:tc>
          <w:tcPr>
            <w:tcW w:w="889" w:type="dxa"/>
            <w:gridSpan w:val="4"/>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50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15</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1F0244">
              <w:rPr>
                <w:rFonts w:ascii="GHEA Grapalat" w:hAnsi="GHEA Grapalat"/>
                <w:sz w:val="20"/>
              </w:rPr>
              <w:t>33141133</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A19FC" w:rsidRPr="002B1A7A" w:rsidRDefault="00DA19FC" w:rsidP="00DA19FC">
            <w:pPr>
              <w:pStyle w:val="BodyTextIndent2"/>
              <w:widowControl w:val="0"/>
              <w:spacing w:after="120" w:line="240" w:lineRule="auto"/>
              <w:ind w:firstLine="0"/>
              <w:rPr>
                <w:rFonts w:ascii="GHEA Grapalat" w:hAnsi="GHEA Grapalat"/>
              </w:rPr>
            </w:pPr>
            <w:r w:rsidRPr="002B1A7A">
              <w:rPr>
                <w:rFonts w:ascii="GHEA Grapalat" w:hAnsi="GHEA Grapalat"/>
              </w:rPr>
              <w:t>бинт</w:t>
            </w:r>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0516FD" w:rsidRDefault="00DA19FC" w:rsidP="00DA19FC">
            <w:pPr>
              <w:widowControl w:val="0"/>
              <w:spacing w:after="120"/>
              <w:jc w:val="center"/>
              <w:rPr>
                <w:rFonts w:ascii="GHEA Grapalat" w:hAnsi="GHEA Grapalat"/>
                <w:sz w:val="16"/>
                <w:szCs w:val="16"/>
              </w:rPr>
            </w:pPr>
            <w:r w:rsidRPr="000516FD">
              <w:rPr>
                <w:rFonts w:ascii="GHEA Grapalat" w:hAnsi="GHEA Grapalat"/>
                <w:sz w:val="16"/>
                <w:szCs w:val="16"/>
              </w:rPr>
              <w:t xml:space="preserve">Бинт – нестерильная упаковка размер 7м*4см ,, в </w:t>
            </w:r>
            <w:r w:rsidRPr="000516FD">
              <w:rPr>
                <w:rFonts w:ascii="GHEA Grapalat" w:hAnsi="GHEA Grapalat"/>
                <w:sz w:val="16"/>
                <w:szCs w:val="16"/>
              </w:rPr>
              <w:lastRenderedPageBreak/>
              <w:t>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5E7E01" w:rsidRDefault="00DA19FC" w:rsidP="00DA19FC">
            <w:pPr>
              <w:widowControl w:val="0"/>
              <w:spacing w:after="120"/>
              <w:jc w:val="center"/>
              <w:rPr>
                <w:rFonts w:ascii="GHEA Grapalat" w:hAnsi="GHEA Grapalat"/>
                <w:sz w:val="16"/>
                <w:szCs w:val="16"/>
              </w:rPr>
            </w:pPr>
            <w:r w:rsidRPr="000516FD">
              <w:rPr>
                <w:rFonts w:ascii="GHEA Grapalat" w:hAnsi="GHEA Grapalat"/>
                <w:sz w:val="16"/>
                <w:szCs w:val="16"/>
              </w:rPr>
              <w:lastRenderedPageBreak/>
              <w:t>штук</w:t>
            </w: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05" w:type="dxa"/>
            <w:gridSpan w:val="5"/>
          </w:tcPr>
          <w:p w:rsidR="00DA19FC" w:rsidRPr="00B138F3" w:rsidRDefault="00DA19FC" w:rsidP="00DA19FC">
            <w:pPr>
              <w:widowControl w:val="0"/>
              <w:jc w:val="center"/>
              <w:rPr>
                <w:rFonts w:ascii="GHEA Grapalat" w:hAnsi="GHEA Grapalat"/>
                <w:sz w:val="16"/>
                <w:szCs w:val="16"/>
              </w:rPr>
            </w:pPr>
          </w:p>
        </w:tc>
        <w:tc>
          <w:tcPr>
            <w:tcW w:w="979" w:type="dxa"/>
            <w:gridSpan w:val="5"/>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2000</w:t>
            </w:r>
          </w:p>
        </w:tc>
        <w:tc>
          <w:tcPr>
            <w:tcW w:w="709" w:type="dxa"/>
            <w:gridSpan w:val="2"/>
            <w:tcBorders>
              <w:top w:val="nil"/>
              <w:left w:val="single" w:sz="4" w:space="0" w:color="auto"/>
              <w:bottom w:val="single" w:sz="4" w:space="0" w:color="auto"/>
              <w:right w:val="single" w:sz="4" w:space="0" w:color="auto"/>
            </w:tcBorders>
            <w:shd w:val="clear" w:color="auto" w:fill="auto"/>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w:t>
            </w:r>
            <w:r w:rsidRPr="00D00F17">
              <w:rPr>
                <w:rFonts w:ascii="GHEA Grapalat" w:hAnsi="GHEA Grapalat"/>
                <w:sz w:val="16"/>
                <w:szCs w:val="16"/>
              </w:rPr>
              <w:lastRenderedPageBreak/>
              <w:t>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16</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0F3C1F">
              <w:rPr>
                <w:rFonts w:ascii="GHEA Grapalat" w:hAnsi="GHEA Grapalat"/>
                <w:sz w:val="20"/>
              </w:rPr>
              <w:t>33141210</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sidRPr="007E2F5D">
              <w:rPr>
                <w:rFonts w:ascii="GHEA Grapalat" w:hAnsi="GHEA Grapalat"/>
                <w:lang w:val="en-US"/>
              </w:rPr>
              <w:t>пипиеткадля</w:t>
            </w:r>
            <w:r>
              <w:rPr>
                <w:rFonts w:ascii="GHEA Grapalat" w:hAnsi="GHEA Grapalat"/>
                <w:lang w:val="en-US"/>
              </w:rPr>
              <w:t>SOЭ</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single" w:sz="8" w:space="0" w:color="auto"/>
              <w:left w:val="single" w:sz="8" w:space="0" w:color="auto"/>
              <w:bottom w:val="single" w:sz="8" w:space="0" w:color="auto"/>
              <w:right w:val="single" w:sz="8" w:space="0" w:color="auto"/>
            </w:tcBorders>
            <w:shd w:val="clear" w:color="auto" w:fill="auto"/>
          </w:tcPr>
          <w:p w:rsidR="00DA19FC" w:rsidRPr="00296AC4" w:rsidRDefault="00DA19FC" w:rsidP="00DA19FC">
            <w:pPr>
              <w:widowControl w:val="0"/>
              <w:spacing w:after="120"/>
              <w:jc w:val="center"/>
              <w:rPr>
                <w:rFonts w:ascii="GHEA Grapalat" w:hAnsi="GHEA Grapalat"/>
                <w:sz w:val="16"/>
                <w:szCs w:val="16"/>
              </w:rPr>
            </w:pPr>
            <w:r w:rsidRPr="00296AC4">
              <w:rPr>
                <w:rFonts w:ascii="GHEA Grapalat" w:hAnsi="GHEA Grapalat"/>
                <w:sz w:val="16"/>
                <w:szCs w:val="16"/>
              </w:rPr>
              <w:t xml:space="preserve">пипетка гемоглобинапредусмотренный для лабораторбых исследований изгатовлена из стекла.размер соответственно требованию заказчика в момент представления для товаров срок годности 1 гог остаточный срок по крайней мере 75% , для товаров со сроком годност 1-2 года остаточный срок </w:t>
            </w:r>
            <w:r w:rsidRPr="00296AC4">
              <w:rPr>
                <w:rFonts w:ascii="GHEA Grapalat" w:hAnsi="GHEA Grapalat"/>
                <w:sz w:val="16"/>
                <w:szCs w:val="16"/>
              </w:rPr>
              <w:lastRenderedPageBreak/>
              <w:t>по крайней мере 2/3 , для товаров цо сроком годности более 2 лет – остаточный срок 15 месяцев / или равноцен</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05" w:type="dxa"/>
            <w:gridSpan w:val="5"/>
          </w:tcPr>
          <w:p w:rsidR="00DA19FC" w:rsidRPr="00B138F3" w:rsidRDefault="00DA19FC" w:rsidP="00DA19FC">
            <w:pPr>
              <w:widowControl w:val="0"/>
              <w:jc w:val="center"/>
              <w:rPr>
                <w:rFonts w:ascii="GHEA Grapalat" w:hAnsi="GHEA Grapalat"/>
                <w:sz w:val="16"/>
                <w:szCs w:val="16"/>
              </w:rPr>
            </w:pPr>
          </w:p>
        </w:tc>
        <w:tc>
          <w:tcPr>
            <w:tcW w:w="979" w:type="dxa"/>
            <w:gridSpan w:val="5"/>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11000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17</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1F0244">
              <w:rPr>
                <w:rFonts w:ascii="GHEA Grapalat" w:hAnsi="GHEA Grapalat"/>
                <w:sz w:val="20"/>
              </w:rPr>
              <w:t>33141210</w:t>
            </w:r>
          </w:p>
        </w:tc>
        <w:tc>
          <w:tcPr>
            <w:tcW w:w="1559" w:type="dxa"/>
            <w:gridSpan w:val="3"/>
            <w:tcBorders>
              <w:top w:val="nil"/>
              <w:left w:val="single" w:sz="8" w:space="0" w:color="auto"/>
              <w:bottom w:val="single" w:sz="8" w:space="0" w:color="auto"/>
              <w:right w:val="single" w:sz="8" w:space="0" w:color="auto"/>
            </w:tcBorders>
            <w:shd w:val="clear" w:color="auto" w:fill="auto"/>
            <w:vAlign w:val="center"/>
          </w:tcPr>
          <w:p w:rsidR="00DA19FC" w:rsidRPr="00D44DC1" w:rsidRDefault="00DA19FC" w:rsidP="00DA19FC">
            <w:pPr>
              <w:pStyle w:val="BodyTextIndent2"/>
              <w:widowControl w:val="0"/>
              <w:spacing w:after="120" w:line="240" w:lineRule="auto"/>
              <w:ind w:firstLine="0"/>
              <w:rPr>
                <w:rFonts w:ascii="GHEA Grapalat" w:hAnsi="GHEA Grapalat"/>
                <w:lang w:val="en-US"/>
              </w:rPr>
            </w:pPr>
            <w:r w:rsidRPr="002B1A7A">
              <w:rPr>
                <w:rFonts w:ascii="GHEA Grapalat" w:hAnsi="GHEA Grapalat"/>
              </w:rPr>
              <w:t xml:space="preserve">стрип для </w:t>
            </w:r>
            <w:proofErr w:type="spellStart"/>
            <w:r>
              <w:rPr>
                <w:rFonts w:ascii="GHEA Grapalat" w:hAnsi="GHEA Grapalat"/>
                <w:lang w:val="en-US"/>
              </w:rPr>
              <w:t>глик</w:t>
            </w:r>
            <w:r>
              <w:rPr>
                <w:rFonts w:ascii="Sylfaen" w:hAnsi="Sylfaen" w:cs="Sylfaen"/>
                <w:lang w:val="en-US"/>
              </w:rPr>
              <w:t>օ</w:t>
            </w:r>
            <w:r>
              <w:rPr>
                <w:rFonts w:ascii="Franklin Gothic Medium Cond" w:hAnsi="Franklin Gothic Medium Cond" w:cs="Franklin Gothic Medium Cond"/>
                <w:lang w:val="en-US"/>
              </w:rPr>
              <w:t>метра</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8" w:space="0" w:color="auto"/>
              <w:bottom w:val="single" w:sz="8" w:space="0" w:color="auto"/>
              <w:right w:val="single" w:sz="8" w:space="0" w:color="auto"/>
            </w:tcBorders>
            <w:shd w:val="clear" w:color="auto" w:fill="auto"/>
          </w:tcPr>
          <w:p w:rsidR="00DA19FC" w:rsidRPr="000516FD" w:rsidRDefault="00DA19FC" w:rsidP="00DA19FC">
            <w:pPr>
              <w:widowControl w:val="0"/>
              <w:spacing w:after="120"/>
              <w:jc w:val="center"/>
              <w:rPr>
                <w:rFonts w:ascii="GHEA Grapalat" w:hAnsi="GHEA Grapalat"/>
                <w:sz w:val="16"/>
                <w:szCs w:val="16"/>
              </w:rPr>
            </w:pPr>
            <w:r w:rsidRPr="000516FD">
              <w:rPr>
                <w:rFonts w:ascii="GHEA Grapalat" w:hAnsi="GHEA Grapalat"/>
                <w:sz w:val="16"/>
                <w:szCs w:val="16"/>
              </w:rPr>
              <w:t xml:space="preserve">Стрипы для гликометра, приспособленные </w:t>
            </w:r>
            <w:r>
              <w:rPr>
                <w:rFonts w:ascii="GHEA Grapalat" w:hAnsi="GHEA Grapalat"/>
                <w:sz w:val="16"/>
                <w:szCs w:val="16"/>
                <w:lang w:val="en-US"/>
              </w:rPr>
              <w:t>ACCU</w:t>
            </w:r>
            <w:r w:rsidRPr="000516FD">
              <w:rPr>
                <w:rFonts w:ascii="GHEA Grapalat" w:hAnsi="GHEA Grapalat"/>
                <w:sz w:val="16"/>
                <w:szCs w:val="16"/>
              </w:rPr>
              <w:t>-</w:t>
            </w:r>
            <w:r>
              <w:rPr>
                <w:rFonts w:ascii="GHEA Grapalat" w:hAnsi="GHEA Grapalat"/>
                <w:sz w:val="16"/>
                <w:szCs w:val="16"/>
                <w:lang w:val="en-US"/>
              </w:rPr>
              <w:t>CHEK</w:t>
            </w:r>
            <w:r w:rsidRPr="000516FD">
              <w:rPr>
                <w:rFonts w:ascii="GHEA Grapalat" w:hAnsi="GHEA Grapalat"/>
                <w:sz w:val="16"/>
                <w:szCs w:val="16"/>
              </w:rPr>
              <w:t xml:space="preserve">, </w:t>
            </w:r>
            <w:proofErr w:type="spellStart"/>
            <w:r>
              <w:rPr>
                <w:rFonts w:ascii="GHEA Grapalat" w:hAnsi="GHEA Grapalat"/>
                <w:sz w:val="16"/>
                <w:szCs w:val="16"/>
                <w:lang w:val="en-US"/>
              </w:rPr>
              <w:t>GlucoPlus</w:t>
            </w:r>
            <w:proofErr w:type="spellEnd"/>
            <w:r w:rsidRPr="000516FD">
              <w:rPr>
                <w:rFonts w:ascii="GHEA Grapalat" w:hAnsi="GHEA Grapalat"/>
                <w:sz w:val="16"/>
                <w:szCs w:val="16"/>
              </w:rPr>
              <w:t xml:space="preserve">, </w:t>
            </w:r>
            <w:proofErr w:type="spellStart"/>
            <w:r>
              <w:rPr>
                <w:rFonts w:ascii="GHEA Grapalat" w:hAnsi="GHEA Grapalat"/>
                <w:sz w:val="16"/>
                <w:szCs w:val="16"/>
                <w:lang w:val="en-US"/>
              </w:rPr>
              <w:t>WellionCallaLight</w:t>
            </w:r>
            <w:proofErr w:type="spellEnd"/>
            <w:r w:rsidRPr="000516FD">
              <w:rPr>
                <w:rFonts w:ascii="GHEA Grapalat" w:hAnsi="GHEA Grapalat"/>
                <w:sz w:val="16"/>
                <w:szCs w:val="16"/>
              </w:rPr>
              <w:t xml:space="preserve">, </w:t>
            </w:r>
            <w:proofErr w:type="spellStart"/>
            <w:r>
              <w:rPr>
                <w:rFonts w:ascii="GHEA Grapalat" w:hAnsi="GHEA Grapalat"/>
                <w:sz w:val="16"/>
                <w:szCs w:val="16"/>
                <w:lang w:val="en-US"/>
              </w:rPr>
              <w:t>ControlPlus</w:t>
            </w:r>
            <w:proofErr w:type="spellEnd"/>
            <w:r w:rsidRPr="000516FD">
              <w:rPr>
                <w:rFonts w:ascii="GHEA Grapalat" w:hAnsi="GHEA Grapalat"/>
                <w:sz w:val="16"/>
                <w:szCs w:val="16"/>
              </w:rPr>
              <w:t>гликометром,,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0516FD"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05" w:type="dxa"/>
            <w:gridSpan w:val="5"/>
          </w:tcPr>
          <w:p w:rsidR="00DA19FC" w:rsidRPr="00B138F3" w:rsidRDefault="00DA19FC" w:rsidP="00DA19FC">
            <w:pPr>
              <w:widowControl w:val="0"/>
              <w:jc w:val="center"/>
              <w:rPr>
                <w:rFonts w:ascii="GHEA Grapalat" w:hAnsi="GHEA Grapalat"/>
                <w:sz w:val="16"/>
                <w:szCs w:val="16"/>
              </w:rPr>
            </w:pPr>
          </w:p>
        </w:tc>
        <w:tc>
          <w:tcPr>
            <w:tcW w:w="979" w:type="dxa"/>
            <w:gridSpan w:val="5"/>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60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18</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0F3C1F">
              <w:rPr>
                <w:rFonts w:ascii="GHEA Grapalat" w:hAnsi="GHEA Grapalat"/>
                <w:sz w:val="20"/>
              </w:rPr>
              <w:t>33141130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пробиркаэпендорф</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DA19FC" w:rsidRPr="00296AC4" w:rsidRDefault="00DA19FC" w:rsidP="00DA19FC">
            <w:pPr>
              <w:widowControl w:val="0"/>
              <w:spacing w:after="120"/>
              <w:jc w:val="center"/>
              <w:rPr>
                <w:rFonts w:ascii="GHEA Grapalat" w:hAnsi="GHEA Grapalat"/>
                <w:sz w:val="16"/>
                <w:szCs w:val="16"/>
              </w:rPr>
            </w:pPr>
            <w:r w:rsidRPr="00296AC4">
              <w:rPr>
                <w:rFonts w:ascii="GHEA Grapalat" w:hAnsi="GHEA Grapalat"/>
                <w:sz w:val="16"/>
                <w:szCs w:val="16"/>
              </w:rPr>
              <w:t>пробирка эпендорф размер 1,5 мл предусмотренны</w:t>
            </w:r>
            <w:r w:rsidRPr="00296AC4">
              <w:rPr>
                <w:rFonts w:ascii="GHEA Grapalat" w:hAnsi="GHEA Grapalat"/>
                <w:sz w:val="16"/>
                <w:szCs w:val="16"/>
              </w:rPr>
              <w:lastRenderedPageBreak/>
              <w:t>й для лабораторбых исследований,,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05" w:type="dxa"/>
            <w:gridSpan w:val="5"/>
          </w:tcPr>
          <w:p w:rsidR="00DA19FC" w:rsidRPr="00B138F3" w:rsidRDefault="00DA19FC" w:rsidP="00DA19FC">
            <w:pPr>
              <w:widowControl w:val="0"/>
              <w:jc w:val="center"/>
              <w:rPr>
                <w:rFonts w:ascii="GHEA Grapalat" w:hAnsi="GHEA Grapalat"/>
                <w:sz w:val="16"/>
                <w:szCs w:val="16"/>
              </w:rPr>
            </w:pPr>
          </w:p>
        </w:tc>
        <w:tc>
          <w:tcPr>
            <w:tcW w:w="979" w:type="dxa"/>
            <w:gridSpan w:val="5"/>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150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w:t>
            </w:r>
            <w:r w:rsidRPr="00D00F17">
              <w:rPr>
                <w:rFonts w:ascii="GHEA Grapalat" w:hAnsi="GHEA Grapalat"/>
                <w:sz w:val="16"/>
                <w:szCs w:val="16"/>
              </w:rPr>
              <w:lastRenderedPageBreak/>
              <w:t>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19</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E35E9D">
              <w:rPr>
                <w:rFonts w:ascii="GHEA Grapalat" w:hAnsi="GHEA Grapalat"/>
                <w:sz w:val="20"/>
              </w:rPr>
              <w:t>33141128</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индикатордляавтоклава</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5B7AA9" w:rsidRDefault="00DA19FC" w:rsidP="00DA19FC">
            <w:pPr>
              <w:widowControl w:val="0"/>
              <w:spacing w:after="120"/>
              <w:jc w:val="center"/>
              <w:rPr>
                <w:rFonts w:ascii="GHEA Grapalat" w:hAnsi="GHEA Grapalat"/>
                <w:sz w:val="16"/>
                <w:szCs w:val="16"/>
              </w:rPr>
            </w:pPr>
            <w:r w:rsidRPr="005B7AA9">
              <w:rPr>
                <w:rFonts w:ascii="GHEA Grapalat" w:hAnsi="GHEA Grapalat"/>
                <w:sz w:val="16"/>
                <w:szCs w:val="16"/>
              </w:rPr>
              <w:t xml:space="preserve">Предусмотрен для сушилного аппарата одноразовый ,,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w:t>
            </w:r>
            <w:r w:rsidRPr="005B7AA9">
              <w:rPr>
                <w:rFonts w:ascii="GHEA Grapalat" w:hAnsi="GHEA Grapalat"/>
                <w:sz w:val="16"/>
                <w:szCs w:val="16"/>
              </w:rPr>
              <w:lastRenderedPageBreak/>
              <w:t>лет – остаточный срок 15 месяцев / или равноценно</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05" w:type="dxa"/>
            <w:gridSpan w:val="5"/>
          </w:tcPr>
          <w:p w:rsidR="00DA19FC" w:rsidRPr="00B138F3" w:rsidRDefault="00DA19FC" w:rsidP="00DA19FC">
            <w:pPr>
              <w:widowControl w:val="0"/>
              <w:jc w:val="center"/>
              <w:rPr>
                <w:rFonts w:ascii="GHEA Grapalat" w:hAnsi="GHEA Grapalat"/>
                <w:sz w:val="16"/>
                <w:szCs w:val="16"/>
              </w:rPr>
            </w:pPr>
          </w:p>
        </w:tc>
        <w:tc>
          <w:tcPr>
            <w:tcW w:w="979" w:type="dxa"/>
            <w:gridSpan w:val="5"/>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20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20</w:t>
            </w:r>
          </w:p>
        </w:tc>
        <w:tc>
          <w:tcPr>
            <w:tcW w:w="2715" w:type="dxa"/>
            <w:tcBorders>
              <w:top w:val="nil"/>
              <w:left w:val="single" w:sz="4" w:space="0" w:color="auto"/>
              <w:bottom w:val="single" w:sz="4" w:space="0" w:color="auto"/>
              <w:right w:val="single" w:sz="4" w:space="0" w:color="auto"/>
            </w:tcBorders>
            <w:shd w:val="clear" w:color="auto" w:fill="auto"/>
          </w:tcPr>
          <w:p w:rsidR="00DA19FC" w:rsidRDefault="00DA19FC" w:rsidP="00DA19FC">
            <w:pPr>
              <w:jc w:val="center"/>
              <w:rPr>
                <w:rFonts w:ascii="GHEA Grapalat" w:hAnsi="GHEA Grapalat" w:cs="Calibri"/>
                <w:color w:val="000000"/>
                <w:sz w:val="20"/>
                <w:szCs w:val="20"/>
              </w:rPr>
            </w:pPr>
            <w:r>
              <w:rPr>
                <w:rFonts w:ascii="GHEA Grapalat" w:hAnsi="GHEA Grapalat" w:cs="Calibri"/>
                <w:color w:val="000000"/>
                <w:sz w:val="20"/>
                <w:szCs w:val="20"/>
              </w:rPr>
              <w:t>33141115</w:t>
            </w:r>
          </w:p>
          <w:p w:rsidR="00DA19FC" w:rsidRPr="00B138F3" w:rsidRDefault="00DA19FC" w:rsidP="00DA19FC">
            <w:pPr>
              <w:widowControl w:val="0"/>
              <w:jc w:val="center"/>
              <w:rPr>
                <w:rFonts w:ascii="GHEA Grapalat" w:hAnsi="GHEA Grapalat"/>
                <w:sz w:val="16"/>
                <w:szCs w:val="16"/>
              </w:rPr>
            </w:pPr>
          </w:p>
        </w:tc>
        <w:tc>
          <w:tcPr>
            <w:tcW w:w="1559" w:type="dxa"/>
            <w:gridSpan w:val="3"/>
            <w:tcBorders>
              <w:top w:val="nil"/>
              <w:left w:val="single" w:sz="4" w:space="0" w:color="auto"/>
              <w:bottom w:val="nil"/>
              <w:right w:val="single" w:sz="4" w:space="0" w:color="auto"/>
            </w:tcBorders>
            <w:shd w:val="clear" w:color="auto" w:fill="auto"/>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t>маска</w:t>
            </w:r>
          </w:p>
        </w:tc>
        <w:tc>
          <w:tcPr>
            <w:tcW w:w="1925" w:type="dxa"/>
          </w:tcPr>
          <w:p w:rsidR="00DA19FC" w:rsidRPr="00B138F3" w:rsidRDefault="00DA19FC" w:rsidP="00DA19FC">
            <w:pPr>
              <w:widowControl w:val="0"/>
              <w:jc w:val="center"/>
              <w:rPr>
                <w:rFonts w:ascii="GHEA Grapalat" w:hAnsi="GHEA Grapalat"/>
                <w:sz w:val="16"/>
                <w:szCs w:val="16"/>
              </w:rPr>
            </w:pPr>
          </w:p>
        </w:tc>
        <w:tc>
          <w:tcPr>
            <w:tcW w:w="1467" w:type="dxa"/>
            <w:tcBorders>
              <w:top w:val="single" w:sz="8" w:space="0" w:color="auto"/>
              <w:left w:val="nil"/>
              <w:bottom w:val="nil"/>
              <w:right w:val="single" w:sz="8" w:space="0" w:color="auto"/>
            </w:tcBorders>
            <w:shd w:val="clear" w:color="auto" w:fill="auto"/>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t>маска</w:t>
            </w:r>
            <w:r w:rsidRPr="005B7AA9">
              <w:rPr>
                <w:rFonts w:ascii="GHEA Grapalat" w:hAnsi="GHEA Grapalat"/>
                <w:sz w:val="16"/>
                <w:szCs w:val="16"/>
              </w:rPr>
              <w:t>,,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B138F3" w:rsidRDefault="00DA19FC" w:rsidP="00DA19FC">
            <w:pPr>
              <w:widowControl w:val="0"/>
              <w:jc w:val="center"/>
              <w:rPr>
                <w:rFonts w:ascii="GHEA Grapalat" w:hAnsi="GHEA Grapalat"/>
                <w:sz w:val="16"/>
                <w:szCs w:val="16"/>
              </w:rPr>
            </w:pP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05" w:type="dxa"/>
            <w:gridSpan w:val="5"/>
          </w:tcPr>
          <w:p w:rsidR="00DA19FC" w:rsidRPr="00B138F3" w:rsidRDefault="00DA19FC" w:rsidP="00DA19FC">
            <w:pPr>
              <w:widowControl w:val="0"/>
              <w:jc w:val="center"/>
              <w:rPr>
                <w:rFonts w:ascii="GHEA Grapalat" w:hAnsi="GHEA Grapalat"/>
                <w:sz w:val="16"/>
                <w:szCs w:val="16"/>
              </w:rPr>
            </w:pPr>
          </w:p>
        </w:tc>
        <w:tc>
          <w:tcPr>
            <w:tcW w:w="979" w:type="dxa"/>
            <w:gridSpan w:val="5"/>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10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21</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361D2F">
              <w:rPr>
                <w:rFonts w:ascii="GHEA Grapalat" w:hAnsi="GHEA Grapalat"/>
                <w:sz w:val="20"/>
              </w:rPr>
              <w:t>33141113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A19FC" w:rsidRPr="002D6B2A" w:rsidRDefault="00DA19FC" w:rsidP="00DA19FC">
            <w:pPr>
              <w:pStyle w:val="BodyTextIndent2"/>
              <w:widowControl w:val="0"/>
              <w:spacing w:after="120" w:line="240" w:lineRule="auto"/>
              <w:ind w:firstLine="0"/>
              <w:rPr>
                <w:rFonts w:ascii="GHEA Grapalat" w:hAnsi="GHEA Grapalat"/>
              </w:rPr>
            </w:pPr>
            <w:r w:rsidRPr="002D6B2A">
              <w:rPr>
                <w:rFonts w:ascii="GHEA Grapalat" w:hAnsi="GHEA Grapalat"/>
              </w:rPr>
              <w:t xml:space="preserve">Спирт медицинский </w:t>
            </w:r>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DA19FC" w:rsidRPr="00D00F17" w:rsidRDefault="00DA19FC" w:rsidP="00DA19FC">
            <w:pPr>
              <w:widowControl w:val="0"/>
              <w:spacing w:after="120"/>
              <w:jc w:val="center"/>
              <w:rPr>
                <w:rFonts w:ascii="GHEA Grapalat" w:hAnsi="GHEA Grapalat"/>
                <w:sz w:val="16"/>
                <w:szCs w:val="16"/>
              </w:rPr>
            </w:pPr>
            <w:r w:rsidRPr="00D00F17">
              <w:rPr>
                <w:rFonts w:ascii="GHEA Grapalat" w:hAnsi="GHEA Grapalat"/>
                <w:sz w:val="16"/>
                <w:szCs w:val="16"/>
              </w:rPr>
              <w:t xml:space="preserve">Спирт медицинский </w:t>
            </w:r>
            <w:r w:rsidRPr="00717771">
              <w:rPr>
                <w:rFonts w:ascii="GHEA Grapalat" w:hAnsi="GHEA Grapalat"/>
                <w:sz w:val="16"/>
                <w:szCs w:val="16"/>
              </w:rPr>
              <w:t>96</w:t>
            </w:r>
            <w:r w:rsidRPr="00D00F17">
              <w:rPr>
                <w:rFonts w:ascii="GHEA Grapalat" w:hAnsi="GHEA Grapalat"/>
                <w:sz w:val="16"/>
                <w:szCs w:val="16"/>
              </w:rPr>
              <w:t xml:space="preserve">%,в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w:t>
            </w:r>
            <w:r w:rsidRPr="00D00F17">
              <w:rPr>
                <w:rFonts w:ascii="GHEA Grapalat" w:hAnsi="GHEA Grapalat"/>
                <w:sz w:val="16"/>
                <w:szCs w:val="16"/>
              </w:rPr>
              <w:lastRenderedPageBreak/>
              <w:t>остаточный срок 15 месяцев / или равноценно</w:t>
            </w:r>
          </w:p>
        </w:tc>
        <w:tc>
          <w:tcPr>
            <w:tcW w:w="1085" w:type="dxa"/>
            <w:gridSpan w:val="2"/>
          </w:tcPr>
          <w:p w:rsidR="00DA19FC" w:rsidRPr="004F2421" w:rsidRDefault="00DA19FC" w:rsidP="00DA19FC">
            <w:pPr>
              <w:widowControl w:val="0"/>
              <w:jc w:val="center"/>
              <w:rPr>
                <w:rFonts w:ascii="GHEA Grapalat" w:hAnsi="GHEA Grapalat"/>
                <w:sz w:val="16"/>
                <w:szCs w:val="16"/>
                <w:lang w:val="en-US"/>
              </w:rPr>
            </w:pPr>
            <w:proofErr w:type="spellStart"/>
            <w:r>
              <w:rPr>
                <w:rFonts w:ascii="GHEA Grapalat" w:hAnsi="GHEA Grapalat"/>
                <w:sz w:val="16"/>
                <w:szCs w:val="16"/>
                <w:lang w:val="en-US"/>
              </w:rPr>
              <w:lastRenderedPageBreak/>
              <w:t>литр</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05" w:type="dxa"/>
            <w:gridSpan w:val="5"/>
          </w:tcPr>
          <w:p w:rsidR="00DA19FC" w:rsidRPr="00B138F3" w:rsidRDefault="00DA19FC" w:rsidP="00DA19FC">
            <w:pPr>
              <w:widowControl w:val="0"/>
              <w:jc w:val="center"/>
              <w:rPr>
                <w:rFonts w:ascii="GHEA Grapalat" w:hAnsi="GHEA Grapalat"/>
                <w:sz w:val="16"/>
                <w:szCs w:val="16"/>
              </w:rPr>
            </w:pPr>
          </w:p>
        </w:tc>
        <w:tc>
          <w:tcPr>
            <w:tcW w:w="979" w:type="dxa"/>
            <w:gridSpan w:val="5"/>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150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22</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1F0244">
              <w:rPr>
                <w:rFonts w:ascii="GHEA Grapalat" w:hAnsi="GHEA Grapalat"/>
                <w:sz w:val="20"/>
              </w:rPr>
              <w:t>33141112</w:t>
            </w: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DA19FC" w:rsidRPr="002B1A7A" w:rsidRDefault="00DA19FC" w:rsidP="00DA19FC">
            <w:pPr>
              <w:pStyle w:val="BodyTextIndent2"/>
              <w:widowControl w:val="0"/>
              <w:spacing w:after="120" w:line="240" w:lineRule="auto"/>
              <w:ind w:firstLine="0"/>
              <w:rPr>
                <w:rFonts w:ascii="GHEA Grapalat" w:hAnsi="GHEA Grapalat"/>
              </w:rPr>
            </w:pPr>
            <w:r w:rsidRPr="002B1A7A">
              <w:rPr>
                <w:rFonts w:ascii="GHEA Grapalat" w:hAnsi="GHEA Grapalat"/>
              </w:rPr>
              <w:t>лейкопластырь</w:t>
            </w:r>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single" w:sz="8" w:space="0" w:color="auto"/>
              <w:left w:val="single" w:sz="8" w:space="0" w:color="auto"/>
              <w:bottom w:val="single" w:sz="8" w:space="0" w:color="auto"/>
              <w:right w:val="single" w:sz="8" w:space="0" w:color="auto"/>
            </w:tcBorders>
            <w:shd w:val="clear" w:color="auto" w:fill="auto"/>
          </w:tcPr>
          <w:p w:rsidR="00DA19FC" w:rsidRPr="002B1A7A" w:rsidRDefault="00DA19FC" w:rsidP="00DA19FC">
            <w:pPr>
              <w:widowControl w:val="0"/>
              <w:spacing w:after="120"/>
              <w:jc w:val="center"/>
              <w:rPr>
                <w:rFonts w:ascii="GHEA Grapalat" w:hAnsi="GHEA Grapalat"/>
                <w:sz w:val="16"/>
                <w:szCs w:val="16"/>
              </w:rPr>
            </w:pPr>
            <w:r w:rsidRPr="002B1A7A">
              <w:rPr>
                <w:rFonts w:ascii="GHEA Grapalat" w:hAnsi="GHEA Grapalat"/>
                <w:sz w:val="16"/>
                <w:szCs w:val="16"/>
              </w:rPr>
              <w:t>вид – обычный , вид соответстженно требованию заказчика размер 2,5 см*5м,,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2B1A7A"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05" w:type="dxa"/>
            <w:gridSpan w:val="5"/>
          </w:tcPr>
          <w:p w:rsidR="00DA19FC" w:rsidRPr="00B138F3" w:rsidRDefault="00DA19FC" w:rsidP="00DA19FC">
            <w:pPr>
              <w:widowControl w:val="0"/>
              <w:jc w:val="center"/>
              <w:rPr>
                <w:rFonts w:ascii="GHEA Grapalat" w:hAnsi="GHEA Grapalat"/>
                <w:sz w:val="16"/>
                <w:szCs w:val="16"/>
              </w:rPr>
            </w:pPr>
          </w:p>
        </w:tc>
        <w:tc>
          <w:tcPr>
            <w:tcW w:w="979" w:type="dxa"/>
            <w:gridSpan w:val="5"/>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1500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23</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D328EF">
              <w:rPr>
                <w:rFonts w:ascii="GHEA Grapalat" w:hAnsi="GHEA Grapalat"/>
                <w:sz w:val="20"/>
              </w:rPr>
              <w:t>33141133</w:t>
            </w:r>
          </w:p>
        </w:tc>
        <w:tc>
          <w:tcPr>
            <w:tcW w:w="1559" w:type="dxa"/>
            <w:gridSpan w:val="3"/>
            <w:tcBorders>
              <w:top w:val="nil"/>
              <w:left w:val="single" w:sz="8" w:space="0" w:color="auto"/>
              <w:bottom w:val="single" w:sz="8" w:space="0" w:color="auto"/>
              <w:right w:val="single" w:sz="8"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астрадезлайт</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8" w:space="0" w:color="auto"/>
              <w:bottom w:val="single" w:sz="8" w:space="0" w:color="auto"/>
              <w:right w:val="single" w:sz="8" w:space="0" w:color="auto"/>
            </w:tcBorders>
            <w:shd w:val="clear" w:color="auto" w:fill="auto"/>
          </w:tcPr>
          <w:p w:rsidR="00DA19FC" w:rsidRPr="008503A2" w:rsidRDefault="00DA19FC" w:rsidP="00DA19FC">
            <w:pPr>
              <w:widowControl w:val="0"/>
              <w:spacing w:after="120"/>
              <w:jc w:val="center"/>
              <w:rPr>
                <w:rFonts w:ascii="GHEA Grapalat" w:hAnsi="GHEA Grapalat"/>
                <w:sz w:val="16"/>
                <w:szCs w:val="16"/>
              </w:rPr>
            </w:pPr>
            <w:r w:rsidRPr="008503A2">
              <w:rPr>
                <w:rFonts w:ascii="GHEA Grapalat" w:hAnsi="GHEA Grapalat"/>
                <w:sz w:val="16"/>
                <w:szCs w:val="16"/>
              </w:rPr>
              <w:t xml:space="preserve">средсво  из себя представляет от бесцжетной  до светло желтый или голубой жидкости концентрата с запохом . в качестве действующего вещества додециламен </w:t>
            </w:r>
            <w:r w:rsidRPr="008503A2">
              <w:rPr>
                <w:rFonts w:ascii="GHEA Grapalat" w:hAnsi="GHEA Grapalat"/>
                <w:sz w:val="16"/>
                <w:szCs w:val="16"/>
              </w:rPr>
              <w:lastRenderedPageBreak/>
              <w:t>н7,1+-0,1%,  средство предусмотрено как обеззашивания малых и больших поверхностей./ или равноценно</w:t>
            </w:r>
          </w:p>
        </w:tc>
        <w:tc>
          <w:tcPr>
            <w:tcW w:w="1085" w:type="dxa"/>
            <w:gridSpan w:val="2"/>
          </w:tcPr>
          <w:p w:rsidR="00DA19FC" w:rsidRPr="008503A2" w:rsidRDefault="00DA19FC" w:rsidP="00DA19FC">
            <w:pPr>
              <w:widowControl w:val="0"/>
              <w:spacing w:after="120"/>
              <w:jc w:val="center"/>
              <w:rPr>
                <w:rFonts w:ascii="GHEA Grapalat" w:hAnsi="GHEA Grapalat"/>
                <w:sz w:val="16"/>
                <w:szCs w:val="16"/>
              </w:rPr>
            </w:pPr>
            <w:r w:rsidRPr="008503A2">
              <w:rPr>
                <w:rFonts w:ascii="GHEA Grapalat" w:hAnsi="GHEA Grapalat"/>
                <w:sz w:val="16"/>
                <w:szCs w:val="16"/>
              </w:rPr>
              <w:lastRenderedPageBreak/>
              <w:t>литр</w:t>
            </w: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05" w:type="dxa"/>
            <w:gridSpan w:val="5"/>
          </w:tcPr>
          <w:p w:rsidR="00DA19FC" w:rsidRPr="00B138F3" w:rsidRDefault="00DA19FC" w:rsidP="00DA19FC">
            <w:pPr>
              <w:widowControl w:val="0"/>
              <w:jc w:val="center"/>
              <w:rPr>
                <w:rFonts w:ascii="GHEA Grapalat" w:hAnsi="GHEA Grapalat"/>
                <w:sz w:val="16"/>
                <w:szCs w:val="16"/>
              </w:rPr>
            </w:pPr>
          </w:p>
        </w:tc>
        <w:tc>
          <w:tcPr>
            <w:tcW w:w="979" w:type="dxa"/>
            <w:gridSpan w:val="5"/>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50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24</w:t>
            </w:r>
          </w:p>
        </w:tc>
        <w:tc>
          <w:tcPr>
            <w:tcW w:w="2715" w:type="dxa"/>
            <w:tcBorders>
              <w:top w:val="nil"/>
              <w:left w:val="single" w:sz="4" w:space="0" w:color="auto"/>
              <w:bottom w:val="single" w:sz="4" w:space="0" w:color="auto"/>
              <w:right w:val="single" w:sz="4" w:space="0" w:color="auto"/>
            </w:tcBorders>
            <w:shd w:val="clear" w:color="auto" w:fill="auto"/>
          </w:tcPr>
          <w:p w:rsidR="00DA19FC" w:rsidRPr="00D328EF" w:rsidRDefault="00DA19FC" w:rsidP="00DA19FC">
            <w:pPr>
              <w:jc w:val="center"/>
              <w:rPr>
                <w:rFonts w:ascii="GHEA Grapalat" w:hAnsi="GHEA Grapalat"/>
                <w:sz w:val="20"/>
              </w:rPr>
            </w:pPr>
            <w:r w:rsidRPr="008E797C">
              <w:rPr>
                <w:rFonts w:ascii="GHEA Grapalat" w:hAnsi="GHEA Grapalat"/>
                <w:sz w:val="20"/>
              </w:rPr>
              <w:t>33141133</w:t>
            </w:r>
          </w:p>
        </w:tc>
        <w:tc>
          <w:tcPr>
            <w:tcW w:w="1559" w:type="dxa"/>
            <w:gridSpan w:val="3"/>
            <w:tcBorders>
              <w:top w:val="nil"/>
              <w:left w:val="single" w:sz="8" w:space="0" w:color="auto"/>
              <w:bottom w:val="single" w:sz="8" w:space="0" w:color="auto"/>
              <w:right w:val="single" w:sz="8"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астрадезгель</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8" w:space="0" w:color="auto"/>
              <w:bottom w:val="single" w:sz="8" w:space="0" w:color="auto"/>
              <w:right w:val="single" w:sz="8" w:space="0" w:color="auto"/>
            </w:tcBorders>
            <w:shd w:val="clear" w:color="auto" w:fill="auto"/>
          </w:tcPr>
          <w:p w:rsidR="00DA19FC" w:rsidRPr="00F2093D" w:rsidRDefault="00DA19FC" w:rsidP="00DA19FC">
            <w:pPr>
              <w:widowControl w:val="0"/>
              <w:spacing w:after="120"/>
              <w:jc w:val="center"/>
              <w:rPr>
                <w:rFonts w:ascii="GHEA Grapalat" w:hAnsi="GHEA Grapalat"/>
                <w:sz w:val="16"/>
                <w:szCs w:val="16"/>
              </w:rPr>
            </w:pPr>
            <w:r w:rsidRPr="00F2093D">
              <w:rPr>
                <w:rFonts w:ascii="GHEA Grapalat" w:hAnsi="GHEA Grapalat"/>
                <w:sz w:val="16"/>
                <w:szCs w:val="16"/>
              </w:rPr>
              <w:t>Средство дезинфицирующее – кожный антисептик «Астрадез-гель» обладает антимикробной активностью в отношении грамотрицательных и грамположительных бактерий (включая микобактерии туберкулеза, тестировано на культурах тест-штаммов Mycobacterium B5, Mycobacteriumterrae DSM 43227), вирусов (в том числе вирусов полиомиелита, энтеральных и парентеральных гепатитов, ВИЧ-инфекции, энтеровирусовКо</w:t>
            </w:r>
            <w:r w:rsidRPr="00F2093D">
              <w:rPr>
                <w:rFonts w:ascii="GHEA Grapalat" w:hAnsi="GHEA Grapalat"/>
                <w:sz w:val="16"/>
                <w:szCs w:val="16"/>
              </w:rPr>
              <w:lastRenderedPageBreak/>
              <w:t xml:space="preserve">ксаки, ЕСНО, ротавирусов, аденовирусов, риновирусов, вирусов гриппа (в т.ч. «свиного» гриппа А/H1N1, «птичьего» гриппа A/H5N1 и др.), парагриппа, вируса кори, возбудителей острых респираторных вирусных инфекций (ОРВИ), вируса «атипичной пневмонии» (SARS), герпеса, цитомегаловирусной инфекции, лихорадке Эбола), патогенных грибов (в том числе в отношении возбудителей трихофитии и кандидозов). </w:t>
            </w:r>
          </w:p>
          <w:p w:rsidR="00DA19FC" w:rsidRPr="008503A2" w:rsidRDefault="00DA19FC" w:rsidP="00DA19FC">
            <w:pPr>
              <w:widowControl w:val="0"/>
              <w:spacing w:after="120"/>
              <w:jc w:val="center"/>
              <w:rPr>
                <w:rFonts w:ascii="GHEA Grapalat" w:hAnsi="GHEA Grapalat"/>
                <w:sz w:val="16"/>
                <w:szCs w:val="16"/>
              </w:rPr>
            </w:pPr>
            <w:r w:rsidRPr="00F2093D">
              <w:rPr>
                <w:rFonts w:ascii="GHEA Grapalat" w:hAnsi="GHEA Grapalat"/>
                <w:sz w:val="16"/>
                <w:szCs w:val="16"/>
              </w:rPr>
              <w:t>Средство обладает пролонгированным антимикробным действием не менее 3 часов.. / или равноценно</w:t>
            </w:r>
          </w:p>
        </w:tc>
        <w:tc>
          <w:tcPr>
            <w:tcW w:w="1085" w:type="dxa"/>
            <w:gridSpan w:val="2"/>
          </w:tcPr>
          <w:p w:rsidR="00DA19FC" w:rsidRPr="008503A2" w:rsidRDefault="00DA19FC" w:rsidP="00DA19FC">
            <w:pPr>
              <w:widowControl w:val="0"/>
              <w:spacing w:after="120"/>
              <w:jc w:val="center"/>
              <w:rPr>
                <w:rFonts w:ascii="GHEA Grapalat" w:hAnsi="GHEA Grapalat"/>
                <w:sz w:val="16"/>
                <w:szCs w:val="16"/>
              </w:rPr>
            </w:pP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1005" w:type="dxa"/>
            <w:gridSpan w:val="5"/>
          </w:tcPr>
          <w:p w:rsidR="00DA19FC" w:rsidRPr="00B138F3" w:rsidRDefault="00DA19FC" w:rsidP="00DA19FC">
            <w:pPr>
              <w:widowControl w:val="0"/>
              <w:jc w:val="center"/>
              <w:rPr>
                <w:rFonts w:ascii="GHEA Grapalat" w:hAnsi="GHEA Grapalat"/>
                <w:sz w:val="16"/>
                <w:szCs w:val="16"/>
              </w:rPr>
            </w:pPr>
          </w:p>
        </w:tc>
        <w:tc>
          <w:tcPr>
            <w:tcW w:w="979" w:type="dxa"/>
            <w:gridSpan w:val="5"/>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50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Pr="00D006C0"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25</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E35E9D">
              <w:rPr>
                <w:rFonts w:ascii="GHEA Grapalat" w:hAnsi="GHEA Grapalat"/>
                <w:sz w:val="20"/>
              </w:rPr>
              <w:t>33141160</w:t>
            </w:r>
          </w:p>
        </w:tc>
        <w:tc>
          <w:tcPr>
            <w:tcW w:w="1559" w:type="dxa"/>
            <w:gridSpan w:val="3"/>
            <w:tcBorders>
              <w:top w:val="nil"/>
              <w:left w:val="single" w:sz="8" w:space="0" w:color="auto"/>
              <w:bottom w:val="single" w:sz="8" w:space="0" w:color="auto"/>
              <w:right w:val="single" w:sz="8"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соногель</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8" w:space="0" w:color="auto"/>
              <w:bottom w:val="single" w:sz="8" w:space="0" w:color="auto"/>
              <w:right w:val="single" w:sz="8" w:space="0" w:color="auto"/>
            </w:tcBorders>
            <w:shd w:val="clear" w:color="auto" w:fill="auto"/>
          </w:tcPr>
          <w:p w:rsidR="00DA19FC" w:rsidRPr="005B7AA9" w:rsidRDefault="00DA19FC" w:rsidP="00DA19FC">
            <w:pPr>
              <w:widowControl w:val="0"/>
              <w:spacing w:after="120"/>
              <w:jc w:val="center"/>
              <w:rPr>
                <w:rFonts w:ascii="GHEA Grapalat" w:hAnsi="GHEA Grapalat"/>
                <w:sz w:val="16"/>
                <w:szCs w:val="16"/>
              </w:rPr>
            </w:pPr>
            <w:r w:rsidRPr="005B7AA9">
              <w:rPr>
                <w:rFonts w:ascii="GHEA Grapalat" w:hAnsi="GHEA Grapalat"/>
                <w:sz w:val="16"/>
                <w:szCs w:val="16"/>
              </w:rPr>
              <w:t>Сонографический гель содержит не менее 10мл и не более 300мл в одной упаковке, ,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975" w:type="dxa"/>
            <w:gridSpan w:val="4"/>
          </w:tcPr>
          <w:p w:rsidR="00DA19FC" w:rsidRPr="00B138F3" w:rsidRDefault="00DA19FC" w:rsidP="00DA19FC">
            <w:pPr>
              <w:widowControl w:val="0"/>
              <w:jc w:val="center"/>
              <w:rPr>
                <w:rFonts w:ascii="GHEA Grapalat" w:hAnsi="GHEA Grapalat"/>
                <w:sz w:val="16"/>
                <w:szCs w:val="16"/>
              </w:rPr>
            </w:pPr>
          </w:p>
        </w:tc>
        <w:tc>
          <w:tcPr>
            <w:tcW w:w="1009" w:type="dxa"/>
            <w:gridSpan w:val="6"/>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3000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26</w:t>
            </w:r>
          </w:p>
        </w:tc>
        <w:tc>
          <w:tcPr>
            <w:tcW w:w="2715" w:type="dxa"/>
            <w:tcBorders>
              <w:top w:val="nil"/>
              <w:left w:val="single" w:sz="4" w:space="0" w:color="auto"/>
              <w:bottom w:val="single" w:sz="4" w:space="0" w:color="auto"/>
              <w:right w:val="single" w:sz="4" w:space="0" w:color="auto"/>
            </w:tcBorders>
            <w:shd w:val="clear" w:color="auto" w:fill="auto"/>
          </w:tcPr>
          <w:p w:rsidR="00DA19FC" w:rsidRPr="00B52933" w:rsidRDefault="00DA19FC" w:rsidP="00DA19FC">
            <w:pPr>
              <w:jc w:val="center"/>
              <w:rPr>
                <w:rFonts w:ascii="GHEA Grapalat" w:hAnsi="GHEA Grapalat"/>
                <w:sz w:val="20"/>
              </w:rPr>
            </w:pPr>
            <w:r w:rsidRPr="00B52933">
              <w:rPr>
                <w:rFonts w:ascii="Calibri" w:hAnsi="Calibri"/>
                <w:color w:val="000000"/>
                <w:sz w:val="16"/>
                <w:szCs w:val="16"/>
              </w:rPr>
              <w:t>33141128</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A19FC" w:rsidRDefault="00DA19FC" w:rsidP="00DA19F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шприц</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DA19FC" w:rsidRPr="00E37FF7" w:rsidRDefault="00DA19FC" w:rsidP="00DA19FC">
            <w:pPr>
              <w:widowControl w:val="0"/>
              <w:spacing w:after="120"/>
              <w:jc w:val="center"/>
              <w:rPr>
                <w:rFonts w:ascii="GHEA Grapalat" w:hAnsi="GHEA Grapalat"/>
                <w:sz w:val="16"/>
                <w:szCs w:val="16"/>
              </w:rPr>
            </w:pPr>
            <w:r w:rsidRPr="005B7AA9">
              <w:rPr>
                <w:rFonts w:ascii="GHEA Grapalat" w:hAnsi="GHEA Grapalat"/>
                <w:sz w:val="16"/>
                <w:szCs w:val="16"/>
              </w:rPr>
              <w:t xml:space="preserve">шприц 5 мл трехкомпанентный 21г. </w:t>
            </w:r>
            <w:r w:rsidRPr="00E37FF7">
              <w:rPr>
                <w:rFonts w:ascii="GHEA Grapalat" w:hAnsi="GHEA Grapalat"/>
                <w:sz w:val="16"/>
                <w:szCs w:val="16"/>
              </w:rPr>
              <w:t xml:space="preserve">шприц изгатовлен из прозрачного нетоксичного материала,в момент представления для товаров срок годности 1 гог остаточный срок по крайней мере 75% , для товаров со сроком годност </w:t>
            </w:r>
            <w:r w:rsidRPr="00E37FF7">
              <w:rPr>
                <w:rFonts w:ascii="GHEA Grapalat" w:hAnsi="GHEA Grapalat"/>
                <w:sz w:val="16"/>
                <w:szCs w:val="16"/>
              </w:rPr>
              <w:lastRenderedPageBreak/>
              <w:t>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975" w:type="dxa"/>
            <w:gridSpan w:val="4"/>
          </w:tcPr>
          <w:p w:rsidR="00DA19FC" w:rsidRPr="00B138F3" w:rsidRDefault="00DA19FC" w:rsidP="00DA19FC">
            <w:pPr>
              <w:widowControl w:val="0"/>
              <w:jc w:val="center"/>
              <w:rPr>
                <w:rFonts w:ascii="GHEA Grapalat" w:hAnsi="GHEA Grapalat"/>
                <w:sz w:val="16"/>
                <w:szCs w:val="16"/>
              </w:rPr>
            </w:pPr>
          </w:p>
        </w:tc>
        <w:tc>
          <w:tcPr>
            <w:tcW w:w="1009" w:type="dxa"/>
            <w:gridSpan w:val="6"/>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20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27</w:t>
            </w:r>
          </w:p>
        </w:tc>
        <w:tc>
          <w:tcPr>
            <w:tcW w:w="2715" w:type="dxa"/>
            <w:tcBorders>
              <w:top w:val="nil"/>
              <w:left w:val="single" w:sz="4" w:space="0" w:color="auto"/>
              <w:bottom w:val="single" w:sz="4" w:space="0" w:color="auto"/>
              <w:right w:val="single" w:sz="4" w:space="0" w:color="auto"/>
            </w:tcBorders>
            <w:shd w:val="clear" w:color="auto" w:fill="auto"/>
          </w:tcPr>
          <w:p w:rsidR="00DA19FC" w:rsidRDefault="00DA19FC" w:rsidP="00DA19FC">
            <w:pPr>
              <w:jc w:val="center"/>
              <w:rPr>
                <w:rFonts w:ascii="GHEA Grapalat" w:hAnsi="GHEA Grapalat" w:cs="Calibri"/>
                <w:color w:val="000000"/>
                <w:sz w:val="20"/>
                <w:szCs w:val="20"/>
              </w:rPr>
            </w:pPr>
            <w:r>
              <w:rPr>
                <w:rFonts w:ascii="GHEA Grapalat" w:hAnsi="GHEA Grapalat" w:cs="Calibri"/>
                <w:color w:val="000000"/>
                <w:sz w:val="20"/>
                <w:szCs w:val="20"/>
              </w:rPr>
              <w:t>33141140</w:t>
            </w:r>
          </w:p>
          <w:p w:rsidR="00DA19FC" w:rsidRPr="00B138F3" w:rsidRDefault="00DA19FC" w:rsidP="00DA19FC">
            <w:pPr>
              <w:widowControl w:val="0"/>
              <w:jc w:val="center"/>
              <w:rPr>
                <w:rFonts w:ascii="GHEA Grapalat" w:hAnsi="GHEA Grapalat"/>
                <w:sz w:val="16"/>
                <w:szCs w:val="16"/>
              </w:rPr>
            </w:pPr>
          </w:p>
        </w:tc>
        <w:tc>
          <w:tcPr>
            <w:tcW w:w="1559" w:type="dxa"/>
            <w:gridSpan w:val="3"/>
            <w:tcBorders>
              <w:top w:val="nil"/>
              <w:left w:val="single" w:sz="4" w:space="0" w:color="auto"/>
              <w:bottom w:val="single" w:sz="4" w:space="0" w:color="auto"/>
              <w:right w:val="single" w:sz="4" w:space="0" w:color="auto"/>
            </w:tcBorders>
            <w:shd w:val="clear" w:color="auto" w:fill="auto"/>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t xml:space="preserve">Рентген </w:t>
            </w:r>
          </w:p>
        </w:tc>
        <w:tc>
          <w:tcPr>
            <w:tcW w:w="1925" w:type="dxa"/>
          </w:tcPr>
          <w:p w:rsidR="00DA19FC" w:rsidRPr="00B138F3" w:rsidRDefault="00DA19FC" w:rsidP="00DA19FC">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2D6B2A"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t>литр</w:t>
            </w: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975" w:type="dxa"/>
            <w:gridSpan w:val="4"/>
          </w:tcPr>
          <w:p w:rsidR="00DA19FC" w:rsidRPr="00B138F3" w:rsidRDefault="00DA19FC" w:rsidP="00DA19FC">
            <w:pPr>
              <w:widowControl w:val="0"/>
              <w:jc w:val="center"/>
              <w:rPr>
                <w:rFonts w:ascii="GHEA Grapalat" w:hAnsi="GHEA Grapalat"/>
                <w:sz w:val="16"/>
                <w:szCs w:val="16"/>
              </w:rPr>
            </w:pPr>
          </w:p>
        </w:tc>
        <w:tc>
          <w:tcPr>
            <w:tcW w:w="1009" w:type="dxa"/>
            <w:gridSpan w:val="6"/>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3000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28</w:t>
            </w:r>
          </w:p>
        </w:tc>
        <w:tc>
          <w:tcPr>
            <w:tcW w:w="2715" w:type="dxa"/>
            <w:tcBorders>
              <w:top w:val="nil"/>
              <w:left w:val="single" w:sz="4" w:space="0" w:color="auto"/>
              <w:bottom w:val="single" w:sz="4" w:space="0" w:color="auto"/>
              <w:right w:val="single" w:sz="4" w:space="0" w:color="auto"/>
            </w:tcBorders>
            <w:shd w:val="clear" w:color="auto" w:fill="auto"/>
          </w:tcPr>
          <w:p w:rsidR="00DA19FC" w:rsidRDefault="00DA19FC" w:rsidP="00DA19FC">
            <w:pPr>
              <w:jc w:val="center"/>
              <w:rPr>
                <w:rFonts w:ascii="GHEA Grapalat" w:hAnsi="GHEA Grapalat" w:cs="Calibri"/>
                <w:color w:val="000000"/>
                <w:sz w:val="20"/>
                <w:szCs w:val="20"/>
              </w:rPr>
            </w:pPr>
            <w:r>
              <w:rPr>
                <w:rFonts w:ascii="GHEA Grapalat" w:hAnsi="GHEA Grapalat" w:cs="Calibri"/>
                <w:color w:val="000000"/>
                <w:sz w:val="20"/>
                <w:szCs w:val="20"/>
              </w:rPr>
              <w:t>33141140</w:t>
            </w:r>
          </w:p>
          <w:p w:rsidR="00DA19FC" w:rsidRPr="00B138F3" w:rsidRDefault="00DA19FC" w:rsidP="00DA19FC">
            <w:pPr>
              <w:widowControl w:val="0"/>
              <w:jc w:val="center"/>
              <w:rPr>
                <w:rFonts w:ascii="GHEA Grapalat" w:hAnsi="GHEA Grapalat"/>
                <w:sz w:val="16"/>
                <w:szCs w:val="16"/>
              </w:rPr>
            </w:pPr>
          </w:p>
        </w:tc>
        <w:tc>
          <w:tcPr>
            <w:tcW w:w="1559" w:type="dxa"/>
            <w:gridSpan w:val="3"/>
            <w:tcBorders>
              <w:top w:val="nil"/>
              <w:left w:val="single" w:sz="4" w:space="0" w:color="auto"/>
              <w:bottom w:val="single" w:sz="4" w:space="0" w:color="auto"/>
              <w:right w:val="single" w:sz="4" w:space="0" w:color="auto"/>
            </w:tcBorders>
            <w:shd w:val="clear" w:color="auto" w:fill="auto"/>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t>Рентген  фиксаж</w:t>
            </w:r>
          </w:p>
        </w:tc>
        <w:tc>
          <w:tcPr>
            <w:tcW w:w="1925" w:type="dxa"/>
          </w:tcPr>
          <w:p w:rsidR="00DA19FC" w:rsidRPr="00B138F3" w:rsidRDefault="00DA19FC" w:rsidP="00DA19FC">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2D6B2A"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момент представления для товаров срок годности 1 гог остаточный срок по крайней мере 75% , для товаров со сроком годност 1-2 года остаточный срок </w:t>
            </w:r>
            <w:r w:rsidRPr="002D6B2A">
              <w:rPr>
                <w:rFonts w:ascii="GHEA Grapalat" w:hAnsi="GHEA Grapalat"/>
                <w:sz w:val="16"/>
                <w:szCs w:val="16"/>
              </w:rPr>
              <w:lastRenderedPageBreak/>
              <w:t>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lastRenderedPageBreak/>
              <w:t>литр</w:t>
            </w: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975" w:type="dxa"/>
            <w:gridSpan w:val="4"/>
          </w:tcPr>
          <w:p w:rsidR="00DA19FC" w:rsidRPr="00B138F3" w:rsidRDefault="00DA19FC" w:rsidP="00DA19FC">
            <w:pPr>
              <w:widowControl w:val="0"/>
              <w:jc w:val="center"/>
              <w:rPr>
                <w:rFonts w:ascii="GHEA Grapalat" w:hAnsi="GHEA Grapalat"/>
                <w:sz w:val="16"/>
                <w:szCs w:val="16"/>
              </w:rPr>
            </w:pPr>
          </w:p>
        </w:tc>
        <w:tc>
          <w:tcPr>
            <w:tcW w:w="1009" w:type="dxa"/>
            <w:gridSpan w:val="6"/>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10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29</w:t>
            </w:r>
          </w:p>
        </w:tc>
        <w:tc>
          <w:tcPr>
            <w:tcW w:w="2715" w:type="dxa"/>
            <w:tcBorders>
              <w:top w:val="nil"/>
              <w:left w:val="single" w:sz="4" w:space="0" w:color="auto"/>
              <w:bottom w:val="single" w:sz="4" w:space="0" w:color="auto"/>
              <w:right w:val="single" w:sz="4" w:space="0" w:color="auto"/>
            </w:tcBorders>
            <w:shd w:val="clear" w:color="auto" w:fill="auto"/>
          </w:tcPr>
          <w:p w:rsidR="00DA19FC" w:rsidRDefault="00DA19FC" w:rsidP="00DA19FC">
            <w:pPr>
              <w:jc w:val="center"/>
              <w:rPr>
                <w:rFonts w:ascii="GHEA Grapalat" w:hAnsi="GHEA Grapalat" w:cs="Calibri"/>
                <w:color w:val="000000"/>
                <w:sz w:val="20"/>
                <w:szCs w:val="20"/>
              </w:rPr>
            </w:pPr>
            <w:r>
              <w:rPr>
                <w:rFonts w:ascii="GHEA Grapalat" w:hAnsi="GHEA Grapalat" w:cs="Calibri"/>
                <w:color w:val="000000"/>
                <w:sz w:val="20"/>
                <w:szCs w:val="20"/>
              </w:rPr>
              <w:t>33141133</w:t>
            </w:r>
          </w:p>
          <w:p w:rsidR="00DA19FC" w:rsidRPr="00B138F3" w:rsidRDefault="00DA19FC" w:rsidP="00DA19FC">
            <w:pPr>
              <w:widowControl w:val="0"/>
              <w:jc w:val="center"/>
              <w:rPr>
                <w:rFonts w:ascii="GHEA Grapalat" w:hAnsi="GHEA Grapalat"/>
                <w:sz w:val="16"/>
                <w:szCs w:val="16"/>
              </w:rPr>
            </w:pPr>
          </w:p>
        </w:tc>
        <w:tc>
          <w:tcPr>
            <w:tcW w:w="1559" w:type="dxa"/>
            <w:gridSpan w:val="3"/>
            <w:tcBorders>
              <w:top w:val="single" w:sz="8" w:space="0" w:color="auto"/>
              <w:left w:val="single" w:sz="8" w:space="0" w:color="auto"/>
              <w:bottom w:val="single" w:sz="8" w:space="0" w:color="auto"/>
              <w:right w:val="single" w:sz="8" w:space="0" w:color="auto"/>
            </w:tcBorders>
            <w:shd w:val="clear" w:color="auto" w:fill="auto"/>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t>Предметное стекло</w:t>
            </w:r>
          </w:p>
        </w:tc>
        <w:tc>
          <w:tcPr>
            <w:tcW w:w="1925" w:type="dxa"/>
          </w:tcPr>
          <w:p w:rsidR="00DA19FC" w:rsidRPr="00B138F3" w:rsidRDefault="00DA19FC" w:rsidP="00DA19FC">
            <w:pPr>
              <w:widowControl w:val="0"/>
              <w:jc w:val="center"/>
              <w:rPr>
                <w:rFonts w:ascii="GHEA Grapalat" w:hAnsi="GHEA Grapalat"/>
                <w:sz w:val="16"/>
                <w:szCs w:val="16"/>
              </w:rPr>
            </w:pPr>
          </w:p>
        </w:tc>
        <w:tc>
          <w:tcPr>
            <w:tcW w:w="1467" w:type="dxa"/>
            <w:tcBorders>
              <w:top w:val="single" w:sz="8" w:space="0" w:color="auto"/>
              <w:left w:val="single" w:sz="8" w:space="0" w:color="auto"/>
              <w:bottom w:val="single" w:sz="8" w:space="0" w:color="auto"/>
              <w:right w:val="single" w:sz="8" w:space="0" w:color="auto"/>
            </w:tcBorders>
            <w:shd w:val="clear" w:color="auto" w:fill="auto"/>
          </w:tcPr>
          <w:p w:rsidR="00DA19FC" w:rsidRPr="002D6B2A"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t>литр</w:t>
            </w:r>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975" w:type="dxa"/>
            <w:gridSpan w:val="4"/>
          </w:tcPr>
          <w:p w:rsidR="00DA19FC" w:rsidRPr="00B138F3" w:rsidRDefault="00DA19FC" w:rsidP="00DA19FC">
            <w:pPr>
              <w:widowControl w:val="0"/>
              <w:jc w:val="center"/>
              <w:rPr>
                <w:rFonts w:ascii="GHEA Grapalat" w:hAnsi="GHEA Grapalat"/>
                <w:sz w:val="16"/>
                <w:szCs w:val="16"/>
              </w:rPr>
            </w:pPr>
          </w:p>
        </w:tc>
        <w:tc>
          <w:tcPr>
            <w:tcW w:w="1009" w:type="dxa"/>
            <w:gridSpan w:val="6"/>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3</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30</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0F3C1F">
              <w:rPr>
                <w:rFonts w:ascii="GHEA Grapalat" w:hAnsi="GHEA Grapalat"/>
                <w:sz w:val="20"/>
              </w:rPr>
              <w:t>33141210</w:t>
            </w:r>
          </w:p>
        </w:tc>
        <w:tc>
          <w:tcPr>
            <w:tcW w:w="1559" w:type="dxa"/>
            <w:gridSpan w:val="3"/>
            <w:tcBorders>
              <w:top w:val="nil"/>
              <w:left w:val="single" w:sz="8" w:space="0" w:color="auto"/>
              <w:bottom w:val="single" w:sz="8" w:space="0" w:color="auto"/>
              <w:right w:val="single" w:sz="8" w:space="0" w:color="auto"/>
            </w:tcBorders>
            <w:shd w:val="clear" w:color="auto" w:fill="auto"/>
            <w:vAlign w:val="center"/>
          </w:tcPr>
          <w:p w:rsidR="00DA19FC" w:rsidRPr="00931E9D" w:rsidRDefault="00DA19FC" w:rsidP="00DA19FC">
            <w:pPr>
              <w:pStyle w:val="BodyTextIndent2"/>
              <w:widowControl w:val="0"/>
              <w:spacing w:after="120" w:line="240" w:lineRule="auto"/>
              <w:ind w:firstLine="0"/>
              <w:rPr>
                <w:rFonts w:ascii="GHEA Grapalat" w:hAnsi="GHEA Grapalat"/>
              </w:rPr>
            </w:pPr>
            <w:proofErr w:type="spellStart"/>
            <w:r w:rsidRPr="007E2F5D">
              <w:rPr>
                <w:rFonts w:ascii="GHEA Grapalat" w:hAnsi="GHEA Grapalat"/>
                <w:lang w:val="en-US"/>
              </w:rPr>
              <w:t>Пипиеткадля</w:t>
            </w:r>
            <w:proofErr w:type="spellEnd"/>
            <w:r>
              <w:rPr>
                <w:rFonts w:ascii="GHEA Grapalat" w:hAnsi="GHEA Grapalat"/>
              </w:rPr>
              <w:t xml:space="preserve"> ЭНА</w:t>
            </w:r>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8" w:space="0" w:color="auto"/>
              <w:bottom w:val="single" w:sz="8" w:space="0" w:color="auto"/>
              <w:right w:val="single" w:sz="8" w:space="0" w:color="auto"/>
            </w:tcBorders>
            <w:shd w:val="clear" w:color="auto" w:fill="auto"/>
          </w:tcPr>
          <w:p w:rsidR="00DA19FC" w:rsidRPr="00296AC4" w:rsidRDefault="00DA19FC" w:rsidP="00DA19FC">
            <w:pPr>
              <w:widowControl w:val="0"/>
              <w:spacing w:after="120"/>
              <w:jc w:val="center"/>
              <w:rPr>
                <w:rFonts w:ascii="GHEA Grapalat" w:hAnsi="GHEA Grapalat"/>
                <w:sz w:val="16"/>
                <w:szCs w:val="16"/>
              </w:rPr>
            </w:pPr>
            <w:r w:rsidRPr="00296AC4">
              <w:rPr>
                <w:rFonts w:ascii="GHEA Grapalat" w:hAnsi="GHEA Grapalat"/>
                <w:sz w:val="16"/>
                <w:szCs w:val="16"/>
              </w:rPr>
              <w:t xml:space="preserve">пипетка гемоглобинапредусмотренный для лабораторбых исследований изгатовлена из стекла.размер соответственно требованию заказчика в момент представления </w:t>
            </w:r>
            <w:r w:rsidRPr="00296AC4">
              <w:rPr>
                <w:rFonts w:ascii="GHEA Grapalat" w:hAnsi="GHEA Grapalat"/>
                <w:sz w:val="16"/>
                <w:szCs w:val="16"/>
              </w:rPr>
              <w:lastRenderedPageBreak/>
              <w:t>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975" w:type="dxa"/>
            <w:gridSpan w:val="4"/>
          </w:tcPr>
          <w:p w:rsidR="00DA19FC" w:rsidRPr="00B138F3" w:rsidRDefault="00DA19FC" w:rsidP="00DA19FC">
            <w:pPr>
              <w:widowControl w:val="0"/>
              <w:jc w:val="center"/>
              <w:rPr>
                <w:rFonts w:ascii="GHEA Grapalat" w:hAnsi="GHEA Grapalat"/>
                <w:sz w:val="16"/>
                <w:szCs w:val="16"/>
              </w:rPr>
            </w:pPr>
          </w:p>
        </w:tc>
        <w:tc>
          <w:tcPr>
            <w:tcW w:w="1009" w:type="dxa"/>
            <w:gridSpan w:val="6"/>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15</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31</w:t>
            </w:r>
          </w:p>
        </w:tc>
        <w:tc>
          <w:tcPr>
            <w:tcW w:w="2715" w:type="dxa"/>
            <w:tcBorders>
              <w:top w:val="nil"/>
              <w:left w:val="single" w:sz="4" w:space="0" w:color="auto"/>
              <w:bottom w:val="single" w:sz="4" w:space="0" w:color="auto"/>
              <w:right w:val="single" w:sz="4" w:space="0" w:color="auto"/>
            </w:tcBorders>
            <w:shd w:val="clear" w:color="auto" w:fill="auto"/>
          </w:tcPr>
          <w:p w:rsidR="00DA19FC" w:rsidRPr="00B138F3" w:rsidRDefault="00DA19FC" w:rsidP="00DA19FC">
            <w:pPr>
              <w:widowControl w:val="0"/>
              <w:jc w:val="center"/>
              <w:rPr>
                <w:rFonts w:ascii="GHEA Grapalat" w:hAnsi="GHEA Grapalat"/>
                <w:sz w:val="16"/>
                <w:szCs w:val="16"/>
              </w:rPr>
            </w:pPr>
            <w:r w:rsidRPr="000F3C1F">
              <w:rPr>
                <w:rFonts w:ascii="GHEA Grapalat" w:hAnsi="GHEA Grapalat"/>
                <w:sz w:val="20"/>
              </w:rPr>
              <w:t>33141210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tcPr>
          <w:p w:rsidR="00DA19FC" w:rsidRPr="00B01022" w:rsidRDefault="00DA19FC" w:rsidP="00DA19FC">
            <w:pPr>
              <w:widowControl w:val="0"/>
              <w:jc w:val="center"/>
              <w:rPr>
                <w:rFonts w:ascii="Sylfaen" w:hAnsi="Sylfaen"/>
                <w:sz w:val="16"/>
                <w:szCs w:val="16"/>
              </w:rPr>
            </w:pPr>
            <w:r>
              <w:rPr>
                <w:rFonts w:ascii="Sylfaen" w:hAnsi="Sylfaen"/>
                <w:sz w:val="16"/>
                <w:szCs w:val="16"/>
              </w:rPr>
              <w:t>палочки</w:t>
            </w:r>
          </w:p>
        </w:tc>
        <w:tc>
          <w:tcPr>
            <w:tcW w:w="1925" w:type="dxa"/>
          </w:tcPr>
          <w:p w:rsidR="00DA19FC" w:rsidRPr="00B138F3" w:rsidRDefault="00DA19FC" w:rsidP="00DA19FC">
            <w:pPr>
              <w:widowControl w:val="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DA19FC" w:rsidRPr="00296AC4" w:rsidRDefault="00DA19FC" w:rsidP="00DA19FC">
            <w:pPr>
              <w:widowControl w:val="0"/>
              <w:spacing w:after="120"/>
              <w:jc w:val="center"/>
              <w:rPr>
                <w:rFonts w:ascii="GHEA Grapalat" w:hAnsi="GHEA Grapalat"/>
                <w:sz w:val="16"/>
                <w:szCs w:val="16"/>
              </w:rPr>
            </w:pPr>
            <w:r>
              <w:rPr>
                <w:rFonts w:ascii="Sylfaen" w:hAnsi="Sylfaen"/>
                <w:sz w:val="16"/>
                <w:szCs w:val="16"/>
              </w:rPr>
              <w:t>палочки</w:t>
            </w:r>
            <w:r w:rsidRPr="00296AC4">
              <w:rPr>
                <w:rFonts w:ascii="GHEA Grapalat" w:hAnsi="GHEA Grapalat"/>
                <w:sz w:val="16"/>
                <w:szCs w:val="16"/>
              </w:rPr>
              <w:t xml:space="preserve"> предусмотренный для лабораторбых исследований изгатовлена из стекла.размер соответственно требованию заказчика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w:t>
            </w:r>
            <w:r w:rsidRPr="00296AC4">
              <w:rPr>
                <w:rFonts w:ascii="GHEA Grapalat" w:hAnsi="GHEA Grapalat"/>
                <w:sz w:val="16"/>
                <w:szCs w:val="16"/>
              </w:rPr>
              <w:lastRenderedPageBreak/>
              <w:t>годности более 2 лет – остаточный срок 15 месяцев / или равноцен</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975" w:type="dxa"/>
            <w:gridSpan w:val="4"/>
          </w:tcPr>
          <w:p w:rsidR="00DA19FC" w:rsidRPr="00B138F3" w:rsidRDefault="00DA19FC" w:rsidP="00DA19FC">
            <w:pPr>
              <w:widowControl w:val="0"/>
              <w:jc w:val="center"/>
              <w:rPr>
                <w:rFonts w:ascii="GHEA Grapalat" w:hAnsi="GHEA Grapalat"/>
                <w:sz w:val="16"/>
                <w:szCs w:val="16"/>
              </w:rPr>
            </w:pPr>
          </w:p>
        </w:tc>
        <w:tc>
          <w:tcPr>
            <w:tcW w:w="1009" w:type="dxa"/>
            <w:gridSpan w:val="6"/>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2000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32</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0F3C1F">
              <w:rPr>
                <w:rFonts w:ascii="GHEA Grapalat" w:hAnsi="GHEA Grapalat"/>
                <w:sz w:val="20"/>
              </w:rPr>
              <w:t>33141210</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A19FC" w:rsidRPr="00931E9D" w:rsidRDefault="00DA19FC" w:rsidP="00DA19FC">
            <w:pPr>
              <w:pStyle w:val="BodyTextIndent2"/>
              <w:widowControl w:val="0"/>
              <w:spacing w:after="120" w:line="240" w:lineRule="auto"/>
              <w:ind w:firstLine="0"/>
              <w:rPr>
                <w:rFonts w:ascii="GHEA Grapalat" w:hAnsi="GHEA Grapalat"/>
              </w:rPr>
            </w:pPr>
            <w:proofErr w:type="spellStart"/>
            <w:r w:rsidRPr="007E2F5D">
              <w:rPr>
                <w:rFonts w:ascii="GHEA Grapalat" w:hAnsi="GHEA Grapalat"/>
                <w:lang w:val="en-US"/>
              </w:rPr>
              <w:t>Пипиеткадля</w:t>
            </w:r>
            <w:proofErr w:type="spellEnd"/>
            <w:r>
              <w:rPr>
                <w:rFonts w:ascii="GHEA Grapalat" w:hAnsi="GHEA Grapalat"/>
              </w:rPr>
              <w:t xml:space="preserve"> пастер</w:t>
            </w:r>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296AC4" w:rsidRDefault="00DA19FC" w:rsidP="00DA19FC">
            <w:pPr>
              <w:widowControl w:val="0"/>
              <w:spacing w:after="120"/>
              <w:jc w:val="center"/>
              <w:rPr>
                <w:rFonts w:ascii="GHEA Grapalat" w:hAnsi="GHEA Grapalat"/>
                <w:sz w:val="16"/>
                <w:szCs w:val="16"/>
              </w:rPr>
            </w:pPr>
            <w:r w:rsidRPr="00296AC4">
              <w:rPr>
                <w:rFonts w:ascii="GHEA Grapalat" w:hAnsi="GHEA Grapalat"/>
                <w:sz w:val="16"/>
                <w:szCs w:val="16"/>
              </w:rPr>
              <w:t>пипетка гемоглобинапредусмотренный для лабораторбых исследований изгатовлена из стекла.размер соответственно требованию заказчика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975" w:type="dxa"/>
            <w:gridSpan w:val="4"/>
          </w:tcPr>
          <w:p w:rsidR="00DA19FC" w:rsidRPr="00B138F3" w:rsidRDefault="00DA19FC" w:rsidP="00DA19FC">
            <w:pPr>
              <w:widowControl w:val="0"/>
              <w:jc w:val="center"/>
              <w:rPr>
                <w:rFonts w:ascii="GHEA Grapalat" w:hAnsi="GHEA Grapalat"/>
                <w:sz w:val="16"/>
                <w:szCs w:val="16"/>
              </w:rPr>
            </w:pPr>
          </w:p>
        </w:tc>
        <w:tc>
          <w:tcPr>
            <w:tcW w:w="1009" w:type="dxa"/>
            <w:gridSpan w:val="6"/>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20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33</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0F3C1F">
              <w:rPr>
                <w:rFonts w:ascii="GHEA Grapalat" w:hAnsi="GHEA Grapalat"/>
                <w:sz w:val="20"/>
              </w:rPr>
              <w:t>33141142</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A19FC" w:rsidRPr="005B7AA9" w:rsidRDefault="00DA19FC" w:rsidP="00DA19FC">
            <w:pPr>
              <w:pStyle w:val="BodyTextIndent2"/>
              <w:widowControl w:val="0"/>
              <w:spacing w:after="120" w:line="240" w:lineRule="auto"/>
              <w:ind w:firstLine="0"/>
              <w:rPr>
                <w:rFonts w:ascii="GHEA Grapalat" w:hAnsi="GHEA Grapalat"/>
              </w:rPr>
            </w:pPr>
            <w:r w:rsidRPr="005B7AA9">
              <w:rPr>
                <w:rFonts w:ascii="GHEA Grapalat" w:hAnsi="GHEA Grapalat"/>
              </w:rPr>
              <w:t>шприц жане</w:t>
            </w:r>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CE48A3" w:rsidRDefault="00DA19FC" w:rsidP="00DA19FC">
            <w:pPr>
              <w:widowControl w:val="0"/>
              <w:spacing w:after="120"/>
              <w:jc w:val="center"/>
              <w:rPr>
                <w:rFonts w:ascii="GHEA Grapalat" w:hAnsi="GHEA Grapalat"/>
                <w:sz w:val="16"/>
                <w:szCs w:val="16"/>
              </w:rPr>
            </w:pPr>
            <w:r w:rsidRPr="00CE48A3">
              <w:rPr>
                <w:rFonts w:ascii="GHEA Grapalat" w:hAnsi="GHEA Grapalat"/>
                <w:sz w:val="16"/>
                <w:szCs w:val="16"/>
              </w:rPr>
              <w:t xml:space="preserve">шприц стеклянныйн с металическимпопршнемобьем 150мл </w:t>
            </w:r>
            <w:r w:rsidRPr="008503A2">
              <w:rPr>
                <w:rFonts w:ascii="GHEA Grapalat" w:hAnsi="GHEA Grapalat"/>
                <w:sz w:val="16"/>
                <w:szCs w:val="16"/>
              </w:rPr>
              <w:t xml:space="preserve">для </w:t>
            </w:r>
            <w:r w:rsidRPr="00CE48A3">
              <w:rPr>
                <w:rFonts w:ascii="GHEA Grapalat" w:hAnsi="GHEA Grapalat"/>
                <w:sz w:val="16"/>
                <w:szCs w:val="16"/>
              </w:rPr>
              <w:lastRenderedPageBreak/>
              <w:t xml:space="preserve">промывания ушей </w:t>
            </w:r>
            <w:r w:rsidRPr="008503A2">
              <w:rPr>
                <w:rFonts w:ascii="GHEA Grapalat" w:hAnsi="GHEA Grapalat"/>
                <w:sz w:val="16"/>
                <w:szCs w:val="16"/>
              </w:rPr>
              <w:t>/ или равноценно</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810" w:type="dxa"/>
            <w:gridSpan w:val="3"/>
          </w:tcPr>
          <w:p w:rsidR="00DA19FC" w:rsidRPr="00B138F3" w:rsidRDefault="00DA19FC" w:rsidP="00DA19FC">
            <w:pPr>
              <w:widowControl w:val="0"/>
              <w:jc w:val="center"/>
              <w:rPr>
                <w:rFonts w:ascii="GHEA Grapalat" w:hAnsi="GHEA Grapalat"/>
                <w:sz w:val="16"/>
                <w:szCs w:val="16"/>
              </w:rPr>
            </w:pPr>
          </w:p>
        </w:tc>
        <w:tc>
          <w:tcPr>
            <w:tcW w:w="1174" w:type="dxa"/>
            <w:gridSpan w:val="7"/>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1</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 xml:space="preserve">Кармир Блур </w:t>
            </w:r>
            <w:r w:rsidRPr="00D00F17">
              <w:rPr>
                <w:rFonts w:ascii="GHEA Grapalat" w:hAnsi="GHEA Grapalat"/>
                <w:sz w:val="16"/>
                <w:szCs w:val="16"/>
              </w:rPr>
              <w:lastRenderedPageBreak/>
              <w:t>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lastRenderedPageBreak/>
              <w:t>34</w:t>
            </w:r>
          </w:p>
        </w:tc>
        <w:tc>
          <w:tcPr>
            <w:tcW w:w="2715" w:type="dxa"/>
            <w:tcBorders>
              <w:top w:val="nil"/>
              <w:left w:val="single" w:sz="4" w:space="0" w:color="auto"/>
              <w:bottom w:val="single" w:sz="4" w:space="0" w:color="auto"/>
              <w:right w:val="single" w:sz="4" w:space="0" w:color="auto"/>
            </w:tcBorders>
            <w:shd w:val="clear" w:color="auto" w:fill="auto"/>
          </w:tcPr>
          <w:p w:rsidR="00DA19FC" w:rsidRPr="00DE1E5A" w:rsidRDefault="00DA19FC" w:rsidP="00DA19FC">
            <w:pPr>
              <w:jc w:val="center"/>
              <w:rPr>
                <w:rFonts w:ascii="GHEA Grapalat" w:hAnsi="GHEA Grapalat"/>
                <w:sz w:val="20"/>
              </w:rPr>
            </w:pPr>
            <w:r w:rsidRPr="000F3C1F">
              <w:rPr>
                <w:rFonts w:ascii="GHEA Grapalat" w:hAnsi="GHEA Grapalat"/>
                <w:sz w:val="20"/>
              </w:rPr>
              <w:t>33141210</w:t>
            </w:r>
          </w:p>
        </w:tc>
        <w:tc>
          <w:tcPr>
            <w:tcW w:w="1559" w:type="dxa"/>
            <w:gridSpan w:val="3"/>
            <w:tcBorders>
              <w:top w:val="nil"/>
              <w:left w:val="single" w:sz="4" w:space="0" w:color="auto"/>
              <w:bottom w:val="single" w:sz="4" w:space="0" w:color="auto"/>
              <w:right w:val="single" w:sz="4" w:space="0" w:color="auto"/>
            </w:tcBorders>
            <w:shd w:val="clear" w:color="auto" w:fill="auto"/>
          </w:tcPr>
          <w:p w:rsidR="00DA19FC" w:rsidRPr="00B138F3" w:rsidRDefault="00DA19FC" w:rsidP="00DA19FC">
            <w:pPr>
              <w:widowControl w:val="0"/>
              <w:jc w:val="center"/>
              <w:rPr>
                <w:rFonts w:ascii="GHEA Grapalat" w:hAnsi="GHEA Grapalat"/>
                <w:sz w:val="16"/>
                <w:szCs w:val="16"/>
              </w:rPr>
            </w:pPr>
            <w:r>
              <w:rPr>
                <w:rFonts w:ascii="GHEA Grapalat" w:hAnsi="GHEA Grapalat"/>
                <w:sz w:val="16"/>
                <w:szCs w:val="16"/>
              </w:rPr>
              <w:t>Шпател ь</w:t>
            </w:r>
          </w:p>
        </w:tc>
        <w:tc>
          <w:tcPr>
            <w:tcW w:w="1925" w:type="dxa"/>
          </w:tcPr>
          <w:p w:rsidR="00DA19FC" w:rsidRPr="00B138F3" w:rsidRDefault="00DA19FC" w:rsidP="00DA19FC">
            <w:pPr>
              <w:widowControl w:val="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296AC4" w:rsidRDefault="00DA19FC" w:rsidP="00DA19FC">
            <w:pPr>
              <w:widowControl w:val="0"/>
              <w:spacing w:after="120"/>
              <w:jc w:val="center"/>
              <w:rPr>
                <w:rFonts w:ascii="GHEA Grapalat" w:hAnsi="GHEA Grapalat"/>
                <w:sz w:val="16"/>
                <w:szCs w:val="16"/>
              </w:rPr>
            </w:pPr>
            <w:r w:rsidRPr="00296AC4">
              <w:rPr>
                <w:rFonts w:ascii="GHEA Grapalat" w:hAnsi="GHEA Grapalat"/>
                <w:sz w:val="16"/>
                <w:szCs w:val="16"/>
              </w:rPr>
              <w:t>пипетка гемоглобинапредусмотренный для лабораторбых исследований изгатовлена из стекла.размер соответственно требованию заказчика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w:t>
            </w:r>
          </w:p>
        </w:tc>
        <w:tc>
          <w:tcPr>
            <w:tcW w:w="1085" w:type="dxa"/>
            <w:gridSpan w:val="2"/>
          </w:tcPr>
          <w:p w:rsidR="00DA19FC" w:rsidRPr="0084146B"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t>штук</w:t>
            </w:r>
            <w:proofErr w:type="spellEnd"/>
          </w:p>
        </w:tc>
        <w:tc>
          <w:tcPr>
            <w:tcW w:w="1559" w:type="dxa"/>
            <w:gridSpan w:val="3"/>
          </w:tcPr>
          <w:p w:rsidR="00DA19FC" w:rsidRPr="00B138F3" w:rsidRDefault="00DA19FC" w:rsidP="00DA19FC">
            <w:pPr>
              <w:widowControl w:val="0"/>
              <w:jc w:val="center"/>
              <w:rPr>
                <w:rFonts w:ascii="GHEA Grapalat" w:hAnsi="GHEA Grapalat"/>
                <w:sz w:val="16"/>
                <w:szCs w:val="16"/>
              </w:rPr>
            </w:pPr>
          </w:p>
        </w:tc>
        <w:tc>
          <w:tcPr>
            <w:tcW w:w="810" w:type="dxa"/>
            <w:gridSpan w:val="3"/>
          </w:tcPr>
          <w:p w:rsidR="00DA19FC" w:rsidRPr="00B138F3" w:rsidRDefault="00DA19FC" w:rsidP="00DA19FC">
            <w:pPr>
              <w:widowControl w:val="0"/>
              <w:jc w:val="center"/>
              <w:rPr>
                <w:rFonts w:ascii="GHEA Grapalat" w:hAnsi="GHEA Grapalat"/>
                <w:sz w:val="16"/>
                <w:szCs w:val="16"/>
              </w:rPr>
            </w:pPr>
          </w:p>
        </w:tc>
        <w:tc>
          <w:tcPr>
            <w:tcW w:w="1174" w:type="dxa"/>
            <w:gridSpan w:val="7"/>
            <w:tcBorders>
              <w:top w:val="nil"/>
              <w:left w:val="single" w:sz="4" w:space="0" w:color="auto"/>
              <w:bottom w:val="single" w:sz="4" w:space="0" w:color="auto"/>
              <w:right w:val="single" w:sz="4" w:space="0" w:color="auto"/>
            </w:tcBorders>
            <w:shd w:val="clear" w:color="auto" w:fill="auto"/>
            <w:vAlign w:val="bottom"/>
          </w:tcPr>
          <w:p w:rsidR="00DA19FC" w:rsidRDefault="00DA19FC" w:rsidP="00DA19FC">
            <w:pPr>
              <w:jc w:val="right"/>
              <w:rPr>
                <w:rFonts w:ascii="Calibri" w:hAnsi="Calibri" w:cs="Calibri"/>
                <w:color w:val="000000"/>
                <w:sz w:val="22"/>
                <w:szCs w:val="22"/>
              </w:rPr>
            </w:pPr>
            <w:r>
              <w:rPr>
                <w:rFonts w:ascii="Calibri" w:hAnsi="Calibri" w:cs="Calibri"/>
                <w:color w:val="000000"/>
                <w:sz w:val="22"/>
                <w:szCs w:val="22"/>
              </w:rPr>
              <w:t>2000</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A19FC" w:rsidRPr="00B138F3" w:rsidTr="00DA19FC">
        <w:trPr>
          <w:jc w:val="center"/>
        </w:trPr>
        <w:tc>
          <w:tcPr>
            <w:tcW w:w="1242" w:type="dxa"/>
          </w:tcPr>
          <w:p w:rsidR="00DA19FC" w:rsidRDefault="00DA19FC" w:rsidP="00DA19FC">
            <w:pPr>
              <w:widowControl w:val="0"/>
              <w:jc w:val="center"/>
              <w:rPr>
                <w:rFonts w:ascii="GHEA Grapalat" w:hAnsi="GHEA Grapalat"/>
                <w:sz w:val="16"/>
                <w:szCs w:val="16"/>
                <w:lang w:val="en-US"/>
              </w:rPr>
            </w:pPr>
            <w:r>
              <w:rPr>
                <w:rFonts w:ascii="GHEA Grapalat" w:hAnsi="GHEA Grapalat"/>
                <w:sz w:val="16"/>
                <w:szCs w:val="16"/>
                <w:lang w:val="en-US"/>
              </w:rPr>
              <w:t>35</w:t>
            </w:r>
          </w:p>
        </w:tc>
        <w:tc>
          <w:tcPr>
            <w:tcW w:w="2715" w:type="dxa"/>
            <w:tcBorders>
              <w:top w:val="nil"/>
              <w:left w:val="single" w:sz="4" w:space="0" w:color="auto"/>
              <w:bottom w:val="single" w:sz="4" w:space="0" w:color="auto"/>
              <w:right w:val="single" w:sz="4" w:space="0" w:color="auto"/>
            </w:tcBorders>
            <w:shd w:val="clear" w:color="auto" w:fill="auto"/>
          </w:tcPr>
          <w:p w:rsidR="00DA19FC" w:rsidRPr="00F475CA" w:rsidRDefault="00DA19FC" w:rsidP="00DA19FC">
            <w:pPr>
              <w:jc w:val="center"/>
              <w:rPr>
                <w:rFonts w:ascii="GHEA Grapalat" w:hAnsi="GHEA Grapalat"/>
                <w:sz w:val="20"/>
              </w:rPr>
            </w:pPr>
            <w:r w:rsidRPr="00C12C38">
              <w:rPr>
                <w:rFonts w:ascii="GHEA Grapalat" w:hAnsi="GHEA Grapalat"/>
                <w:sz w:val="20"/>
              </w:rPr>
              <w:t>33141113</w:t>
            </w:r>
          </w:p>
        </w:tc>
        <w:tc>
          <w:tcPr>
            <w:tcW w:w="1559" w:type="dxa"/>
            <w:gridSpan w:val="3"/>
            <w:tcBorders>
              <w:top w:val="nil"/>
              <w:left w:val="single" w:sz="4" w:space="0" w:color="auto"/>
              <w:bottom w:val="single" w:sz="4" w:space="0" w:color="auto"/>
              <w:right w:val="single" w:sz="4" w:space="0" w:color="auto"/>
            </w:tcBorders>
            <w:shd w:val="clear" w:color="auto" w:fill="auto"/>
          </w:tcPr>
          <w:p w:rsidR="00DA19FC"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t>перекис</w:t>
            </w:r>
            <w:proofErr w:type="spellEnd"/>
          </w:p>
        </w:tc>
        <w:tc>
          <w:tcPr>
            <w:tcW w:w="1925" w:type="dxa"/>
          </w:tcPr>
          <w:p w:rsidR="00DA19FC" w:rsidRPr="005E7E01" w:rsidRDefault="00DA19FC" w:rsidP="00DA19F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A19FC" w:rsidRPr="006B3F21" w:rsidRDefault="00DA19FC" w:rsidP="00DA19FC">
            <w:pPr>
              <w:widowControl w:val="0"/>
              <w:spacing w:after="120"/>
              <w:jc w:val="center"/>
              <w:rPr>
                <w:rFonts w:ascii="GHEA Grapalat" w:hAnsi="GHEA Grapalat"/>
                <w:sz w:val="16"/>
                <w:szCs w:val="16"/>
              </w:rPr>
            </w:pPr>
            <w:r w:rsidRPr="006B3F21">
              <w:rPr>
                <w:rFonts w:ascii="GHEA Grapalat" w:hAnsi="GHEA Grapalat"/>
                <w:sz w:val="16"/>
                <w:szCs w:val="16"/>
              </w:rPr>
              <w:t xml:space="preserve">перекис 3%,в момент представления для товаров срок годности 1 гог остаточный срок по крайней мере </w:t>
            </w:r>
            <w:r w:rsidRPr="006B3F21">
              <w:rPr>
                <w:rFonts w:ascii="GHEA Grapalat" w:hAnsi="GHEA Grapalat"/>
                <w:sz w:val="16"/>
                <w:szCs w:val="16"/>
              </w:rPr>
              <w:lastRenderedPageBreak/>
              <w:t>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A19FC" w:rsidRDefault="00DA19FC" w:rsidP="00DA19F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լիտռ</w:t>
            </w:r>
            <w:proofErr w:type="spellEnd"/>
          </w:p>
        </w:tc>
        <w:tc>
          <w:tcPr>
            <w:tcW w:w="1559" w:type="dxa"/>
            <w:gridSpan w:val="3"/>
          </w:tcPr>
          <w:p w:rsidR="00DA19FC" w:rsidRPr="005E7E01" w:rsidRDefault="00DA19FC" w:rsidP="00DA19FC">
            <w:pPr>
              <w:widowControl w:val="0"/>
              <w:spacing w:after="120"/>
              <w:jc w:val="center"/>
              <w:rPr>
                <w:rFonts w:ascii="GHEA Grapalat" w:hAnsi="GHEA Grapalat"/>
                <w:sz w:val="16"/>
                <w:szCs w:val="16"/>
              </w:rPr>
            </w:pPr>
          </w:p>
        </w:tc>
        <w:tc>
          <w:tcPr>
            <w:tcW w:w="810" w:type="dxa"/>
            <w:gridSpan w:val="3"/>
          </w:tcPr>
          <w:p w:rsidR="00DA19FC" w:rsidRPr="005E7E01" w:rsidRDefault="00DA19FC" w:rsidP="00DA19FC">
            <w:pPr>
              <w:widowControl w:val="0"/>
              <w:spacing w:after="120"/>
              <w:jc w:val="center"/>
              <w:rPr>
                <w:rFonts w:ascii="GHEA Grapalat" w:hAnsi="GHEA Grapalat"/>
                <w:sz w:val="16"/>
                <w:szCs w:val="16"/>
              </w:rPr>
            </w:pPr>
          </w:p>
        </w:tc>
        <w:tc>
          <w:tcPr>
            <w:tcW w:w="1174" w:type="dxa"/>
            <w:gridSpan w:val="7"/>
            <w:tcBorders>
              <w:top w:val="nil"/>
              <w:left w:val="single" w:sz="4" w:space="0" w:color="auto"/>
              <w:bottom w:val="single" w:sz="4" w:space="0" w:color="auto"/>
              <w:right w:val="single" w:sz="4" w:space="0" w:color="auto"/>
            </w:tcBorders>
            <w:shd w:val="clear" w:color="auto" w:fill="auto"/>
          </w:tcPr>
          <w:p w:rsidR="00DA19FC" w:rsidRDefault="00DA19FC" w:rsidP="00DA19FC">
            <w:pPr>
              <w:widowControl w:val="0"/>
              <w:tabs>
                <w:tab w:val="left" w:pos="281"/>
                <w:tab w:val="center" w:pos="459"/>
              </w:tabs>
              <w:spacing w:after="120"/>
              <w:rPr>
                <w:rFonts w:ascii="GHEA Grapalat" w:hAnsi="GHEA Grapalat"/>
                <w:sz w:val="16"/>
                <w:szCs w:val="16"/>
                <w:lang w:val="en-US"/>
              </w:rPr>
            </w:pPr>
            <w:r>
              <w:rPr>
                <w:rFonts w:ascii="GHEA Grapalat" w:hAnsi="GHEA Grapalat"/>
                <w:sz w:val="16"/>
                <w:szCs w:val="16"/>
                <w:lang w:val="en-US"/>
              </w:rPr>
              <w:t>15</w:t>
            </w:r>
          </w:p>
        </w:tc>
        <w:tc>
          <w:tcPr>
            <w:tcW w:w="709" w:type="dxa"/>
            <w:gridSpan w:val="2"/>
          </w:tcPr>
          <w:p w:rsidR="00DA19FC" w:rsidRPr="00D00F17" w:rsidRDefault="00DA19FC" w:rsidP="00DA19FC">
            <w:pPr>
              <w:widowControl w:val="0"/>
              <w:spacing w:after="120"/>
              <w:jc w:val="center"/>
              <w:rPr>
                <w:rFonts w:ascii="GHEA Grapalat" w:hAnsi="GHEA Grapalat"/>
                <w:sz w:val="16"/>
                <w:szCs w:val="16"/>
              </w:rPr>
            </w:pPr>
            <w:r w:rsidRPr="002D6B2A">
              <w:rPr>
                <w:rFonts w:ascii="GHEA Grapalat" w:hAnsi="GHEA Grapalat"/>
                <w:sz w:val="16"/>
                <w:szCs w:val="16"/>
              </w:rPr>
              <w:t xml:space="preserve">г. Ереван </w:t>
            </w:r>
            <w:r w:rsidRPr="000516FD">
              <w:rPr>
                <w:rFonts w:ascii="GHEA Grapalat" w:hAnsi="GHEA Grapalat"/>
                <w:sz w:val="16"/>
                <w:szCs w:val="16"/>
              </w:rPr>
              <w:t>у</w:t>
            </w:r>
            <w:r w:rsidRPr="002D6B2A">
              <w:rPr>
                <w:rFonts w:ascii="GHEA Grapalat" w:hAnsi="GHEA Grapalat"/>
                <w:sz w:val="16"/>
                <w:szCs w:val="16"/>
              </w:rPr>
              <w:t xml:space="preserve">л. </w:t>
            </w:r>
            <w:r w:rsidRPr="00D00F17">
              <w:rPr>
                <w:rFonts w:ascii="GHEA Grapalat" w:hAnsi="GHEA Grapalat"/>
                <w:sz w:val="16"/>
                <w:szCs w:val="16"/>
              </w:rPr>
              <w:t>Кармир Блур 27</w:t>
            </w:r>
          </w:p>
        </w:tc>
        <w:tc>
          <w:tcPr>
            <w:tcW w:w="1158" w:type="dxa"/>
            <w:gridSpan w:val="2"/>
          </w:tcPr>
          <w:p w:rsidR="00DA19FC" w:rsidRPr="00DA19FC" w:rsidRDefault="00DA19FC" w:rsidP="00DA19FC">
            <w:pPr>
              <w:widowControl w:val="0"/>
              <w:spacing w:after="120"/>
              <w:jc w:val="center"/>
              <w:rPr>
                <w:rFonts w:ascii="GHEA Grapalat" w:hAnsi="GHEA Grapalat"/>
                <w:sz w:val="16"/>
                <w:szCs w:val="16"/>
              </w:rPr>
            </w:pPr>
          </w:p>
        </w:tc>
        <w:tc>
          <w:tcPr>
            <w:tcW w:w="947" w:type="dxa"/>
          </w:tcPr>
          <w:p w:rsidR="00DA19FC" w:rsidRPr="002D6B2A" w:rsidRDefault="00DA19FC" w:rsidP="00DA19FC">
            <w:pPr>
              <w:widowControl w:val="0"/>
              <w:spacing w:after="120"/>
              <w:jc w:val="center"/>
              <w:rPr>
                <w:rFonts w:ascii="GHEA Grapalat" w:hAnsi="GHEA Grapalat"/>
                <w:sz w:val="16"/>
                <w:szCs w:val="16"/>
                <w:lang w:val="en-US"/>
              </w:rPr>
            </w:pPr>
            <w:r>
              <w:rPr>
                <w:rFonts w:ascii="GHEA Grapalat" w:hAnsi="GHEA Grapalat"/>
                <w:sz w:val="16"/>
                <w:szCs w:val="16"/>
                <w:lang w:val="en-US"/>
              </w:rPr>
              <w:t>12.12.2022г.</w:t>
            </w:r>
          </w:p>
        </w:tc>
      </w:tr>
      <w:tr w:rsidR="00D20391" w:rsidRPr="00B138F3" w:rsidTr="00FC7ABB">
        <w:trPr>
          <w:jc w:val="center"/>
        </w:trPr>
        <w:tc>
          <w:tcPr>
            <w:tcW w:w="1242" w:type="dxa"/>
          </w:tcPr>
          <w:p w:rsidR="00D20391" w:rsidRPr="00D20391" w:rsidRDefault="00D20391" w:rsidP="00611578">
            <w:pPr>
              <w:rPr>
                <w:rFonts w:ascii="GHEA Grapalat" w:hAnsi="GHEA Grapalat"/>
                <w:sz w:val="20"/>
                <w:lang w:val="en-US"/>
              </w:rPr>
            </w:pPr>
            <w:r>
              <w:rPr>
                <w:rFonts w:ascii="GHEA Grapalat" w:hAnsi="GHEA Grapalat"/>
                <w:sz w:val="20"/>
                <w:lang w:val="en-US"/>
              </w:rPr>
              <w:lastRenderedPageBreak/>
              <w:t>36</w:t>
            </w:r>
          </w:p>
        </w:tc>
        <w:tc>
          <w:tcPr>
            <w:tcW w:w="2715" w:type="dxa"/>
            <w:tcBorders>
              <w:top w:val="nil"/>
              <w:left w:val="single" w:sz="4" w:space="0" w:color="auto"/>
              <w:bottom w:val="single" w:sz="4" w:space="0" w:color="auto"/>
              <w:right w:val="single" w:sz="4" w:space="0" w:color="auto"/>
            </w:tcBorders>
            <w:shd w:val="clear" w:color="auto" w:fill="auto"/>
          </w:tcPr>
          <w:p w:rsidR="00D20391" w:rsidRPr="00DE1E5A" w:rsidRDefault="00D20391" w:rsidP="002A0E5C">
            <w:pPr>
              <w:jc w:val="center"/>
              <w:rPr>
                <w:rFonts w:ascii="GHEA Grapalat" w:hAnsi="GHEA Grapalat"/>
                <w:sz w:val="20"/>
              </w:rPr>
            </w:pPr>
            <w:r w:rsidRPr="00361D2F">
              <w:rPr>
                <w:rFonts w:ascii="GHEA Grapalat" w:hAnsi="GHEA Grapalat"/>
                <w:sz w:val="20"/>
              </w:rPr>
              <w:t>33141113</w:t>
            </w:r>
          </w:p>
        </w:tc>
        <w:tc>
          <w:tcPr>
            <w:tcW w:w="1559" w:type="dxa"/>
            <w:gridSpan w:val="3"/>
            <w:tcBorders>
              <w:top w:val="nil"/>
              <w:left w:val="single" w:sz="4" w:space="0" w:color="auto"/>
              <w:bottom w:val="nil"/>
              <w:right w:val="single" w:sz="4" w:space="0" w:color="auto"/>
            </w:tcBorders>
            <w:shd w:val="clear" w:color="auto" w:fill="auto"/>
            <w:vAlign w:val="center"/>
          </w:tcPr>
          <w:p w:rsidR="00D20391" w:rsidRPr="002D6B2A" w:rsidRDefault="00D20391" w:rsidP="002A0E5C">
            <w:pPr>
              <w:pStyle w:val="BodyTextIndent2"/>
              <w:widowControl w:val="0"/>
              <w:spacing w:after="120" w:line="240" w:lineRule="auto"/>
              <w:ind w:firstLine="0"/>
              <w:rPr>
                <w:rFonts w:ascii="GHEA Grapalat" w:hAnsi="GHEA Grapalat"/>
              </w:rPr>
            </w:pPr>
            <w:r w:rsidRPr="002D6B2A">
              <w:rPr>
                <w:rFonts w:ascii="GHEA Grapalat" w:hAnsi="GHEA Grapalat"/>
              </w:rPr>
              <w:t xml:space="preserve">Спирт медицинский </w:t>
            </w:r>
          </w:p>
        </w:tc>
        <w:tc>
          <w:tcPr>
            <w:tcW w:w="1925" w:type="dxa"/>
          </w:tcPr>
          <w:p w:rsidR="00D20391" w:rsidRPr="005E7E01" w:rsidRDefault="00D20391" w:rsidP="002A0E5C">
            <w:pPr>
              <w:widowControl w:val="0"/>
              <w:spacing w:after="120"/>
              <w:jc w:val="center"/>
              <w:rPr>
                <w:rFonts w:ascii="GHEA Grapalat" w:hAnsi="GHEA Grapalat"/>
                <w:sz w:val="16"/>
                <w:szCs w:val="16"/>
              </w:rPr>
            </w:pPr>
          </w:p>
        </w:tc>
        <w:tc>
          <w:tcPr>
            <w:tcW w:w="1467" w:type="dxa"/>
            <w:tcBorders>
              <w:top w:val="nil"/>
              <w:left w:val="single" w:sz="4" w:space="0" w:color="auto"/>
              <w:bottom w:val="nil"/>
              <w:right w:val="single" w:sz="4" w:space="0" w:color="auto"/>
            </w:tcBorders>
            <w:shd w:val="clear" w:color="auto" w:fill="auto"/>
          </w:tcPr>
          <w:p w:rsidR="00D20391" w:rsidRPr="00D00F17" w:rsidRDefault="00D20391" w:rsidP="002A0E5C">
            <w:pPr>
              <w:widowControl w:val="0"/>
              <w:spacing w:after="120"/>
              <w:jc w:val="center"/>
              <w:rPr>
                <w:rFonts w:ascii="GHEA Grapalat" w:hAnsi="GHEA Grapalat"/>
                <w:sz w:val="16"/>
                <w:szCs w:val="16"/>
              </w:rPr>
            </w:pPr>
            <w:r w:rsidRPr="00D00F17">
              <w:rPr>
                <w:rFonts w:ascii="GHEA Grapalat" w:hAnsi="GHEA Grapalat"/>
                <w:sz w:val="16"/>
                <w:szCs w:val="16"/>
              </w:rPr>
              <w:t xml:space="preserve">Спирт медицинский </w:t>
            </w:r>
            <w:r w:rsidRPr="00717771">
              <w:rPr>
                <w:rFonts w:ascii="GHEA Grapalat" w:hAnsi="GHEA Grapalat"/>
                <w:sz w:val="16"/>
                <w:szCs w:val="16"/>
              </w:rPr>
              <w:t>96</w:t>
            </w:r>
            <w:r w:rsidRPr="00D00F17">
              <w:rPr>
                <w:rFonts w:ascii="GHEA Grapalat" w:hAnsi="GHEA Grapalat"/>
                <w:sz w:val="16"/>
                <w:szCs w:val="16"/>
              </w:rPr>
              <w:t>%,в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20391" w:rsidRPr="004F2421" w:rsidRDefault="00D20391" w:rsidP="002A0E5C">
            <w:pPr>
              <w:widowControl w:val="0"/>
              <w:jc w:val="center"/>
              <w:rPr>
                <w:rFonts w:ascii="GHEA Grapalat" w:hAnsi="GHEA Grapalat"/>
                <w:sz w:val="16"/>
                <w:szCs w:val="16"/>
                <w:lang w:val="en-US"/>
              </w:rPr>
            </w:pPr>
            <w:proofErr w:type="spellStart"/>
            <w:r>
              <w:rPr>
                <w:rFonts w:ascii="GHEA Grapalat" w:hAnsi="GHEA Grapalat"/>
                <w:sz w:val="16"/>
                <w:szCs w:val="16"/>
                <w:lang w:val="en-US"/>
              </w:rPr>
              <w:t>литр</w:t>
            </w:r>
            <w:proofErr w:type="spellEnd"/>
          </w:p>
        </w:tc>
        <w:tc>
          <w:tcPr>
            <w:tcW w:w="1559" w:type="dxa"/>
            <w:gridSpan w:val="3"/>
          </w:tcPr>
          <w:p w:rsidR="00D20391" w:rsidRPr="00B138F3" w:rsidRDefault="00D20391" w:rsidP="002A0E5C">
            <w:pPr>
              <w:widowControl w:val="0"/>
              <w:jc w:val="center"/>
              <w:rPr>
                <w:rFonts w:ascii="GHEA Grapalat" w:hAnsi="GHEA Grapalat"/>
                <w:sz w:val="16"/>
                <w:szCs w:val="16"/>
              </w:rPr>
            </w:pPr>
          </w:p>
        </w:tc>
        <w:tc>
          <w:tcPr>
            <w:tcW w:w="810" w:type="dxa"/>
            <w:gridSpan w:val="3"/>
          </w:tcPr>
          <w:p w:rsidR="00D20391" w:rsidRPr="00B138F3" w:rsidRDefault="00D20391" w:rsidP="002A0E5C">
            <w:pPr>
              <w:widowControl w:val="0"/>
              <w:jc w:val="center"/>
              <w:rPr>
                <w:rFonts w:ascii="GHEA Grapalat" w:hAnsi="GHEA Grapalat"/>
                <w:sz w:val="16"/>
                <w:szCs w:val="16"/>
              </w:rPr>
            </w:pPr>
          </w:p>
        </w:tc>
        <w:tc>
          <w:tcPr>
            <w:tcW w:w="1174" w:type="dxa"/>
            <w:gridSpan w:val="7"/>
            <w:tcBorders>
              <w:top w:val="nil"/>
              <w:left w:val="single" w:sz="4" w:space="0" w:color="auto"/>
              <w:bottom w:val="single" w:sz="4" w:space="0" w:color="auto"/>
              <w:right w:val="single" w:sz="4" w:space="0" w:color="auto"/>
            </w:tcBorders>
            <w:shd w:val="clear" w:color="auto" w:fill="auto"/>
            <w:vAlign w:val="bottom"/>
          </w:tcPr>
          <w:p w:rsidR="00D20391" w:rsidRDefault="00D20391" w:rsidP="002A0E5C">
            <w:pPr>
              <w:jc w:val="right"/>
              <w:rPr>
                <w:rFonts w:ascii="Calibri" w:hAnsi="Calibri" w:cs="Calibri"/>
                <w:color w:val="000000"/>
                <w:sz w:val="22"/>
                <w:szCs w:val="22"/>
              </w:rPr>
            </w:pPr>
            <w:r>
              <w:rPr>
                <w:rFonts w:ascii="Calibri" w:hAnsi="Calibri" w:cs="Calibri"/>
                <w:color w:val="000000"/>
                <w:sz w:val="22"/>
                <w:szCs w:val="22"/>
              </w:rPr>
              <w:t>1000</w:t>
            </w:r>
          </w:p>
        </w:tc>
        <w:tc>
          <w:tcPr>
            <w:tcW w:w="709" w:type="dxa"/>
            <w:gridSpan w:val="2"/>
          </w:tcPr>
          <w:p w:rsidR="00D20391" w:rsidRPr="00611578" w:rsidRDefault="00D20391" w:rsidP="00611578">
            <w:pPr>
              <w:widowControl w:val="0"/>
              <w:jc w:val="center"/>
              <w:rPr>
                <w:rFonts w:ascii="GHEA Grapalat" w:hAnsi="GHEA Grapalat"/>
                <w:sz w:val="16"/>
                <w:szCs w:val="16"/>
                <w:lang w:val="en-US"/>
              </w:rPr>
            </w:pPr>
            <w:proofErr w:type="spellStart"/>
            <w:r>
              <w:rPr>
                <w:rFonts w:ascii="GHEA Grapalat" w:hAnsi="GHEA Grapalat"/>
                <w:sz w:val="16"/>
                <w:szCs w:val="16"/>
                <w:lang w:val="en-US"/>
              </w:rPr>
              <w:t>Кармир</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блур</w:t>
            </w:r>
            <w:proofErr w:type="spellEnd"/>
            <w:r>
              <w:rPr>
                <w:rFonts w:ascii="GHEA Grapalat" w:hAnsi="GHEA Grapalat"/>
                <w:sz w:val="16"/>
                <w:szCs w:val="16"/>
                <w:lang w:val="en-US"/>
              </w:rPr>
              <w:t xml:space="preserve"> 27</w:t>
            </w:r>
          </w:p>
        </w:tc>
        <w:tc>
          <w:tcPr>
            <w:tcW w:w="1158" w:type="dxa"/>
            <w:gridSpan w:val="2"/>
          </w:tcPr>
          <w:p w:rsidR="00D20391" w:rsidRPr="00B138F3" w:rsidRDefault="00D20391" w:rsidP="00611578">
            <w:pPr>
              <w:widowControl w:val="0"/>
              <w:jc w:val="center"/>
              <w:rPr>
                <w:rFonts w:ascii="GHEA Grapalat" w:hAnsi="GHEA Grapalat"/>
                <w:sz w:val="16"/>
                <w:szCs w:val="16"/>
              </w:rPr>
            </w:pPr>
          </w:p>
        </w:tc>
        <w:tc>
          <w:tcPr>
            <w:tcW w:w="947" w:type="dxa"/>
          </w:tcPr>
          <w:p w:rsidR="00D20391" w:rsidRPr="00B138F3" w:rsidRDefault="00D20391" w:rsidP="00611578">
            <w:pPr>
              <w:widowControl w:val="0"/>
              <w:jc w:val="center"/>
              <w:rPr>
                <w:rFonts w:ascii="GHEA Grapalat" w:hAnsi="GHEA Grapalat"/>
                <w:sz w:val="16"/>
                <w:szCs w:val="16"/>
              </w:rPr>
            </w:pPr>
          </w:p>
        </w:tc>
      </w:tr>
      <w:tr w:rsidR="00D20391" w:rsidRPr="00B138F3" w:rsidTr="00FC7ABB">
        <w:trPr>
          <w:jc w:val="center"/>
        </w:trPr>
        <w:tc>
          <w:tcPr>
            <w:tcW w:w="1242" w:type="dxa"/>
          </w:tcPr>
          <w:p w:rsidR="00D20391" w:rsidRPr="00D20391" w:rsidRDefault="00D20391" w:rsidP="00611578">
            <w:pPr>
              <w:rPr>
                <w:rFonts w:ascii="GHEA Grapalat" w:hAnsi="GHEA Grapalat"/>
                <w:sz w:val="20"/>
                <w:lang w:val="en-US"/>
              </w:rPr>
            </w:pPr>
            <w:r>
              <w:rPr>
                <w:rFonts w:ascii="GHEA Grapalat" w:hAnsi="GHEA Grapalat"/>
                <w:sz w:val="20"/>
                <w:lang w:val="en-US"/>
              </w:rPr>
              <w:t>37</w:t>
            </w:r>
          </w:p>
        </w:tc>
        <w:tc>
          <w:tcPr>
            <w:tcW w:w="2715" w:type="dxa"/>
            <w:tcBorders>
              <w:top w:val="nil"/>
              <w:left w:val="single" w:sz="4" w:space="0" w:color="auto"/>
              <w:bottom w:val="single" w:sz="4" w:space="0" w:color="auto"/>
              <w:right w:val="single" w:sz="4" w:space="0" w:color="auto"/>
            </w:tcBorders>
            <w:shd w:val="clear" w:color="auto" w:fill="auto"/>
          </w:tcPr>
          <w:p w:rsidR="00D20391" w:rsidRPr="00DE1E5A" w:rsidRDefault="00D20391" w:rsidP="002A0E5C">
            <w:pPr>
              <w:jc w:val="center"/>
              <w:rPr>
                <w:rFonts w:ascii="GHEA Grapalat" w:hAnsi="GHEA Grapalat"/>
                <w:sz w:val="20"/>
              </w:rPr>
            </w:pPr>
            <w:r w:rsidRPr="00E35E9D">
              <w:rPr>
                <w:rFonts w:ascii="GHEA Grapalat" w:hAnsi="GHEA Grapalat"/>
                <w:sz w:val="20"/>
              </w:rPr>
              <w:t>33141100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20391" w:rsidRDefault="00D20391" w:rsidP="002A0E5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цитологическийкомплект</w:t>
            </w:r>
            <w:proofErr w:type="spellEnd"/>
          </w:p>
        </w:tc>
        <w:tc>
          <w:tcPr>
            <w:tcW w:w="1925" w:type="dxa"/>
          </w:tcPr>
          <w:p w:rsidR="00D20391" w:rsidRPr="005E7E01" w:rsidRDefault="00D20391" w:rsidP="002A0E5C">
            <w:pPr>
              <w:widowControl w:val="0"/>
              <w:spacing w:after="12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shd w:val="clear" w:color="auto" w:fill="auto"/>
          </w:tcPr>
          <w:p w:rsidR="00D20391" w:rsidRPr="005B7AA9" w:rsidRDefault="00D20391" w:rsidP="002A0E5C">
            <w:pPr>
              <w:widowControl w:val="0"/>
              <w:spacing w:after="120"/>
              <w:jc w:val="center"/>
              <w:rPr>
                <w:rFonts w:ascii="GHEA Grapalat" w:hAnsi="GHEA Grapalat"/>
                <w:sz w:val="16"/>
                <w:szCs w:val="16"/>
              </w:rPr>
            </w:pPr>
            <w:r w:rsidRPr="005B7AA9">
              <w:rPr>
                <w:rFonts w:ascii="GHEA Grapalat" w:hAnsi="GHEA Grapalat"/>
                <w:sz w:val="16"/>
                <w:szCs w:val="16"/>
              </w:rPr>
              <w:t xml:space="preserve">цитобраш , аппликатор гинекологический предметное стекло , , в момент </w:t>
            </w:r>
            <w:r w:rsidRPr="005B7AA9">
              <w:rPr>
                <w:rFonts w:ascii="GHEA Grapalat" w:hAnsi="GHEA Grapalat"/>
                <w:sz w:val="16"/>
                <w:szCs w:val="16"/>
              </w:rPr>
              <w:lastRenderedPageBreak/>
              <w:t>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20391" w:rsidRPr="00B138F3" w:rsidRDefault="00D20391" w:rsidP="002A0E5C">
            <w:pPr>
              <w:widowControl w:val="0"/>
              <w:jc w:val="center"/>
              <w:rPr>
                <w:rFonts w:ascii="GHEA Grapalat" w:hAnsi="GHEA Grapalat"/>
                <w:sz w:val="16"/>
                <w:szCs w:val="16"/>
              </w:rPr>
            </w:pPr>
          </w:p>
        </w:tc>
        <w:tc>
          <w:tcPr>
            <w:tcW w:w="1559" w:type="dxa"/>
            <w:gridSpan w:val="3"/>
          </w:tcPr>
          <w:p w:rsidR="00D20391" w:rsidRPr="00B138F3" w:rsidRDefault="00D20391" w:rsidP="002A0E5C">
            <w:pPr>
              <w:widowControl w:val="0"/>
              <w:jc w:val="center"/>
              <w:rPr>
                <w:rFonts w:ascii="GHEA Grapalat" w:hAnsi="GHEA Grapalat"/>
                <w:sz w:val="16"/>
                <w:szCs w:val="16"/>
              </w:rPr>
            </w:pPr>
          </w:p>
        </w:tc>
        <w:tc>
          <w:tcPr>
            <w:tcW w:w="810" w:type="dxa"/>
            <w:gridSpan w:val="3"/>
          </w:tcPr>
          <w:p w:rsidR="00D20391" w:rsidRPr="00B138F3" w:rsidRDefault="00D20391" w:rsidP="002A0E5C">
            <w:pPr>
              <w:widowControl w:val="0"/>
              <w:jc w:val="center"/>
              <w:rPr>
                <w:rFonts w:ascii="GHEA Grapalat" w:hAnsi="GHEA Grapalat"/>
                <w:sz w:val="16"/>
                <w:szCs w:val="16"/>
              </w:rPr>
            </w:pPr>
          </w:p>
        </w:tc>
        <w:tc>
          <w:tcPr>
            <w:tcW w:w="1174" w:type="dxa"/>
            <w:gridSpan w:val="7"/>
            <w:tcBorders>
              <w:top w:val="nil"/>
              <w:left w:val="single" w:sz="4" w:space="0" w:color="auto"/>
              <w:bottom w:val="single" w:sz="4" w:space="0" w:color="auto"/>
              <w:right w:val="single" w:sz="4" w:space="0" w:color="auto"/>
            </w:tcBorders>
            <w:shd w:val="clear" w:color="auto" w:fill="auto"/>
            <w:vAlign w:val="bottom"/>
          </w:tcPr>
          <w:p w:rsidR="00D20391" w:rsidRDefault="00D20391" w:rsidP="002A0E5C">
            <w:pPr>
              <w:jc w:val="right"/>
              <w:rPr>
                <w:rFonts w:ascii="Calibri" w:hAnsi="Calibri" w:cs="Calibri"/>
                <w:color w:val="000000"/>
                <w:sz w:val="22"/>
                <w:szCs w:val="22"/>
              </w:rPr>
            </w:pPr>
            <w:r>
              <w:rPr>
                <w:rFonts w:ascii="Calibri" w:hAnsi="Calibri" w:cs="Calibri"/>
                <w:color w:val="000000"/>
                <w:sz w:val="22"/>
                <w:szCs w:val="22"/>
              </w:rPr>
              <w:t>15</w:t>
            </w:r>
          </w:p>
        </w:tc>
        <w:tc>
          <w:tcPr>
            <w:tcW w:w="709" w:type="dxa"/>
            <w:gridSpan w:val="2"/>
          </w:tcPr>
          <w:p w:rsidR="00D20391" w:rsidRPr="00611578" w:rsidRDefault="00D20391" w:rsidP="00611578">
            <w:pPr>
              <w:widowControl w:val="0"/>
              <w:jc w:val="center"/>
              <w:rPr>
                <w:rFonts w:ascii="GHEA Grapalat" w:hAnsi="GHEA Grapalat"/>
                <w:sz w:val="16"/>
                <w:szCs w:val="16"/>
                <w:lang w:val="en-US"/>
              </w:rPr>
            </w:pPr>
            <w:proofErr w:type="spellStart"/>
            <w:r>
              <w:rPr>
                <w:rFonts w:ascii="GHEA Grapalat" w:hAnsi="GHEA Grapalat"/>
                <w:sz w:val="16"/>
                <w:szCs w:val="16"/>
                <w:lang w:val="en-US"/>
              </w:rPr>
              <w:t>Кармир</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блур</w:t>
            </w:r>
            <w:proofErr w:type="spellEnd"/>
            <w:r>
              <w:rPr>
                <w:rFonts w:ascii="GHEA Grapalat" w:hAnsi="GHEA Grapalat"/>
                <w:sz w:val="16"/>
                <w:szCs w:val="16"/>
                <w:lang w:val="en-US"/>
              </w:rPr>
              <w:t xml:space="preserve"> 27</w:t>
            </w:r>
          </w:p>
        </w:tc>
        <w:tc>
          <w:tcPr>
            <w:tcW w:w="1158" w:type="dxa"/>
            <w:gridSpan w:val="2"/>
          </w:tcPr>
          <w:p w:rsidR="00D20391" w:rsidRPr="00B138F3" w:rsidRDefault="00D20391" w:rsidP="00611578">
            <w:pPr>
              <w:widowControl w:val="0"/>
              <w:jc w:val="center"/>
              <w:rPr>
                <w:rFonts w:ascii="GHEA Grapalat" w:hAnsi="GHEA Grapalat"/>
                <w:sz w:val="16"/>
                <w:szCs w:val="16"/>
              </w:rPr>
            </w:pPr>
          </w:p>
        </w:tc>
        <w:tc>
          <w:tcPr>
            <w:tcW w:w="947" w:type="dxa"/>
          </w:tcPr>
          <w:p w:rsidR="00D20391" w:rsidRPr="00B138F3" w:rsidRDefault="00D20391" w:rsidP="00611578">
            <w:pPr>
              <w:widowControl w:val="0"/>
              <w:jc w:val="center"/>
              <w:rPr>
                <w:rFonts w:ascii="GHEA Grapalat" w:hAnsi="GHEA Grapalat"/>
                <w:sz w:val="16"/>
                <w:szCs w:val="16"/>
              </w:rPr>
            </w:pPr>
          </w:p>
        </w:tc>
      </w:tr>
      <w:tr w:rsidR="00D20391" w:rsidRPr="00B138F3" w:rsidTr="00FC7ABB">
        <w:trPr>
          <w:jc w:val="center"/>
        </w:trPr>
        <w:tc>
          <w:tcPr>
            <w:tcW w:w="1242" w:type="dxa"/>
          </w:tcPr>
          <w:p w:rsidR="00D20391" w:rsidRPr="00D20391" w:rsidRDefault="00D20391" w:rsidP="00611578">
            <w:pPr>
              <w:rPr>
                <w:rFonts w:ascii="GHEA Grapalat" w:hAnsi="GHEA Grapalat"/>
                <w:sz w:val="20"/>
                <w:lang w:val="en-US"/>
              </w:rPr>
            </w:pPr>
            <w:r>
              <w:rPr>
                <w:rFonts w:ascii="GHEA Grapalat" w:hAnsi="GHEA Grapalat"/>
                <w:sz w:val="20"/>
                <w:lang w:val="en-US"/>
              </w:rPr>
              <w:lastRenderedPageBreak/>
              <w:t>38</w:t>
            </w:r>
          </w:p>
        </w:tc>
        <w:tc>
          <w:tcPr>
            <w:tcW w:w="2715" w:type="dxa"/>
            <w:tcBorders>
              <w:top w:val="nil"/>
              <w:left w:val="single" w:sz="4" w:space="0" w:color="auto"/>
              <w:bottom w:val="single" w:sz="4" w:space="0" w:color="auto"/>
              <w:right w:val="single" w:sz="4" w:space="0" w:color="auto"/>
            </w:tcBorders>
            <w:shd w:val="clear" w:color="auto" w:fill="auto"/>
          </w:tcPr>
          <w:p w:rsidR="00D20391" w:rsidRPr="00DE1E5A" w:rsidRDefault="00D20391" w:rsidP="002A0E5C">
            <w:pPr>
              <w:jc w:val="center"/>
              <w:rPr>
                <w:rFonts w:ascii="GHEA Grapalat" w:hAnsi="GHEA Grapalat"/>
                <w:sz w:val="20"/>
              </w:rPr>
            </w:pPr>
            <w:r w:rsidRPr="00361D2F">
              <w:rPr>
                <w:rFonts w:ascii="GHEA Grapalat" w:hAnsi="GHEA Grapalat"/>
                <w:sz w:val="20"/>
              </w:rPr>
              <w:t>33141114</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20391" w:rsidRPr="002D6B2A" w:rsidRDefault="00D20391" w:rsidP="002A0E5C">
            <w:pPr>
              <w:pStyle w:val="BodyTextIndent2"/>
              <w:widowControl w:val="0"/>
              <w:spacing w:after="120" w:line="240" w:lineRule="auto"/>
              <w:ind w:firstLine="0"/>
              <w:rPr>
                <w:rFonts w:ascii="GHEA Grapalat" w:hAnsi="GHEA Grapalat"/>
              </w:rPr>
            </w:pPr>
            <w:r w:rsidRPr="002D6B2A">
              <w:rPr>
                <w:rFonts w:ascii="GHEA Grapalat" w:hAnsi="GHEA Grapalat"/>
              </w:rPr>
              <w:t>медицинская марля</w:t>
            </w:r>
          </w:p>
        </w:tc>
        <w:tc>
          <w:tcPr>
            <w:tcW w:w="1925" w:type="dxa"/>
          </w:tcPr>
          <w:p w:rsidR="00D20391" w:rsidRPr="005E7E01" w:rsidRDefault="00D20391" w:rsidP="002A0E5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20391" w:rsidRPr="004A4725" w:rsidRDefault="00D20391" w:rsidP="002A0E5C">
            <w:pPr>
              <w:widowControl w:val="0"/>
              <w:spacing w:after="120"/>
              <w:jc w:val="center"/>
              <w:rPr>
                <w:rFonts w:ascii="GHEA Grapalat" w:hAnsi="GHEA Grapalat"/>
                <w:sz w:val="16"/>
                <w:szCs w:val="16"/>
              </w:rPr>
            </w:pPr>
            <w:r w:rsidRPr="004A4725">
              <w:rPr>
                <w:rFonts w:ascii="GHEA Grapalat" w:hAnsi="GHEA Grapalat"/>
                <w:sz w:val="16"/>
                <w:szCs w:val="16"/>
              </w:rPr>
              <w:t xml:space="preserve">медицинская марля предусмотренная для медицинских целей 5 м, 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w:t>
            </w:r>
            <w:r w:rsidRPr="004A4725">
              <w:rPr>
                <w:rFonts w:ascii="GHEA Grapalat" w:hAnsi="GHEA Grapalat"/>
                <w:sz w:val="16"/>
                <w:szCs w:val="16"/>
              </w:rPr>
              <w:lastRenderedPageBreak/>
              <w:t>равноценно</w:t>
            </w:r>
          </w:p>
        </w:tc>
        <w:tc>
          <w:tcPr>
            <w:tcW w:w="1085" w:type="dxa"/>
            <w:gridSpan w:val="2"/>
          </w:tcPr>
          <w:p w:rsidR="00D20391" w:rsidRPr="00DE1E5A" w:rsidRDefault="00D20391" w:rsidP="002A0E5C">
            <w:pPr>
              <w:jc w:val="center"/>
              <w:rPr>
                <w:rFonts w:ascii="GHEA Grapalat" w:hAnsi="GHEA Grapalat"/>
                <w:sz w:val="20"/>
              </w:rPr>
            </w:pPr>
          </w:p>
        </w:tc>
        <w:tc>
          <w:tcPr>
            <w:tcW w:w="1559" w:type="dxa"/>
            <w:gridSpan w:val="3"/>
          </w:tcPr>
          <w:p w:rsidR="00D20391" w:rsidRPr="00B138F3" w:rsidRDefault="00D20391" w:rsidP="002A0E5C">
            <w:pPr>
              <w:widowControl w:val="0"/>
              <w:jc w:val="center"/>
              <w:rPr>
                <w:rFonts w:ascii="GHEA Grapalat" w:hAnsi="GHEA Grapalat"/>
                <w:sz w:val="16"/>
                <w:szCs w:val="16"/>
              </w:rPr>
            </w:pPr>
          </w:p>
        </w:tc>
        <w:tc>
          <w:tcPr>
            <w:tcW w:w="810" w:type="dxa"/>
            <w:gridSpan w:val="3"/>
          </w:tcPr>
          <w:p w:rsidR="00D20391" w:rsidRPr="00B138F3" w:rsidRDefault="00D20391" w:rsidP="002A0E5C">
            <w:pPr>
              <w:widowControl w:val="0"/>
              <w:jc w:val="center"/>
              <w:rPr>
                <w:rFonts w:ascii="GHEA Grapalat" w:hAnsi="GHEA Grapalat"/>
                <w:sz w:val="16"/>
                <w:szCs w:val="16"/>
              </w:rPr>
            </w:pPr>
          </w:p>
        </w:tc>
        <w:tc>
          <w:tcPr>
            <w:tcW w:w="1174" w:type="dxa"/>
            <w:gridSpan w:val="7"/>
            <w:vAlign w:val="bottom"/>
          </w:tcPr>
          <w:p w:rsidR="00D20391" w:rsidRDefault="00D20391" w:rsidP="002A0E5C">
            <w:pPr>
              <w:jc w:val="right"/>
              <w:rPr>
                <w:rFonts w:ascii="Calibri" w:hAnsi="Calibri" w:cs="Calibri"/>
                <w:color w:val="000000"/>
                <w:sz w:val="22"/>
                <w:szCs w:val="22"/>
              </w:rPr>
            </w:pPr>
            <w:r>
              <w:rPr>
                <w:rFonts w:ascii="Calibri" w:hAnsi="Calibri" w:cs="Calibri"/>
                <w:color w:val="000000"/>
                <w:sz w:val="22"/>
                <w:szCs w:val="22"/>
              </w:rPr>
              <w:t>500</w:t>
            </w:r>
          </w:p>
        </w:tc>
        <w:tc>
          <w:tcPr>
            <w:tcW w:w="709" w:type="dxa"/>
            <w:gridSpan w:val="2"/>
          </w:tcPr>
          <w:p w:rsidR="00D20391" w:rsidRPr="00611578" w:rsidRDefault="00D20391" w:rsidP="00611578">
            <w:pPr>
              <w:widowControl w:val="0"/>
              <w:jc w:val="center"/>
              <w:rPr>
                <w:rFonts w:ascii="GHEA Grapalat" w:hAnsi="GHEA Grapalat"/>
                <w:sz w:val="16"/>
                <w:szCs w:val="16"/>
                <w:lang w:val="en-US"/>
              </w:rPr>
            </w:pPr>
            <w:proofErr w:type="spellStart"/>
            <w:r>
              <w:rPr>
                <w:rFonts w:ascii="GHEA Grapalat" w:hAnsi="GHEA Grapalat"/>
                <w:sz w:val="16"/>
                <w:szCs w:val="16"/>
                <w:lang w:val="en-US"/>
              </w:rPr>
              <w:t>Кармир</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блур</w:t>
            </w:r>
            <w:proofErr w:type="spellEnd"/>
            <w:r>
              <w:rPr>
                <w:rFonts w:ascii="GHEA Grapalat" w:hAnsi="GHEA Grapalat"/>
                <w:sz w:val="16"/>
                <w:szCs w:val="16"/>
                <w:lang w:val="en-US"/>
              </w:rPr>
              <w:t xml:space="preserve"> 27</w:t>
            </w:r>
          </w:p>
        </w:tc>
        <w:tc>
          <w:tcPr>
            <w:tcW w:w="1158" w:type="dxa"/>
            <w:gridSpan w:val="2"/>
          </w:tcPr>
          <w:p w:rsidR="00D20391" w:rsidRPr="00B138F3" w:rsidRDefault="00D20391" w:rsidP="00611578">
            <w:pPr>
              <w:widowControl w:val="0"/>
              <w:jc w:val="center"/>
              <w:rPr>
                <w:rFonts w:ascii="GHEA Grapalat" w:hAnsi="GHEA Grapalat"/>
                <w:sz w:val="16"/>
                <w:szCs w:val="16"/>
              </w:rPr>
            </w:pPr>
          </w:p>
        </w:tc>
        <w:tc>
          <w:tcPr>
            <w:tcW w:w="947" w:type="dxa"/>
          </w:tcPr>
          <w:p w:rsidR="00D20391" w:rsidRPr="00B138F3" w:rsidRDefault="00D20391" w:rsidP="00611578">
            <w:pPr>
              <w:widowControl w:val="0"/>
              <w:jc w:val="center"/>
              <w:rPr>
                <w:rFonts w:ascii="GHEA Grapalat" w:hAnsi="GHEA Grapalat"/>
                <w:sz w:val="16"/>
                <w:szCs w:val="16"/>
              </w:rPr>
            </w:pPr>
          </w:p>
        </w:tc>
      </w:tr>
      <w:tr w:rsidR="00D20391" w:rsidRPr="00B138F3" w:rsidTr="00FC7ABB">
        <w:trPr>
          <w:jc w:val="center"/>
        </w:trPr>
        <w:tc>
          <w:tcPr>
            <w:tcW w:w="1242" w:type="dxa"/>
          </w:tcPr>
          <w:p w:rsidR="00D20391" w:rsidRPr="00D20391" w:rsidRDefault="00D20391" w:rsidP="00611578">
            <w:pPr>
              <w:rPr>
                <w:rFonts w:ascii="GHEA Grapalat" w:hAnsi="GHEA Grapalat"/>
                <w:sz w:val="20"/>
                <w:lang w:val="en-US"/>
              </w:rPr>
            </w:pPr>
            <w:r>
              <w:rPr>
                <w:rFonts w:ascii="GHEA Grapalat" w:hAnsi="GHEA Grapalat"/>
                <w:sz w:val="20"/>
                <w:lang w:val="en-US"/>
              </w:rPr>
              <w:lastRenderedPageBreak/>
              <w:t>39</w:t>
            </w:r>
          </w:p>
        </w:tc>
        <w:tc>
          <w:tcPr>
            <w:tcW w:w="2715" w:type="dxa"/>
            <w:tcBorders>
              <w:top w:val="nil"/>
              <w:left w:val="single" w:sz="4" w:space="0" w:color="auto"/>
              <w:bottom w:val="single" w:sz="4" w:space="0" w:color="auto"/>
              <w:right w:val="single" w:sz="4" w:space="0" w:color="auto"/>
            </w:tcBorders>
            <w:shd w:val="clear" w:color="auto" w:fill="auto"/>
          </w:tcPr>
          <w:p w:rsidR="00D20391" w:rsidRPr="00B52933" w:rsidRDefault="00D20391" w:rsidP="002A0E5C">
            <w:pPr>
              <w:jc w:val="center"/>
              <w:rPr>
                <w:rFonts w:ascii="GHEA Grapalat" w:hAnsi="GHEA Grapalat"/>
                <w:sz w:val="20"/>
              </w:rPr>
            </w:pPr>
            <w:r w:rsidRPr="00B52933">
              <w:rPr>
                <w:rFonts w:ascii="Calibri" w:hAnsi="Calibri"/>
                <w:color w:val="000000"/>
                <w:sz w:val="16"/>
                <w:szCs w:val="16"/>
              </w:rPr>
              <w:t>33141128</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20391" w:rsidRPr="00931E9D" w:rsidRDefault="00D20391" w:rsidP="002A0E5C">
            <w:pPr>
              <w:pStyle w:val="BodyTextIndent2"/>
              <w:widowControl w:val="0"/>
              <w:spacing w:after="120" w:line="240" w:lineRule="auto"/>
              <w:ind w:firstLine="0"/>
              <w:rPr>
                <w:rFonts w:ascii="GHEA Grapalat" w:hAnsi="GHEA Grapalat"/>
              </w:rPr>
            </w:pPr>
            <w:proofErr w:type="spellStart"/>
            <w:r>
              <w:rPr>
                <w:rFonts w:ascii="GHEA Grapalat" w:hAnsi="GHEA Grapalat"/>
                <w:lang w:val="en-US"/>
              </w:rPr>
              <w:t>Шприц</w:t>
            </w:r>
            <w:proofErr w:type="spellEnd"/>
            <w:r>
              <w:rPr>
                <w:rFonts w:ascii="GHEA Grapalat" w:hAnsi="GHEA Grapalat"/>
              </w:rPr>
              <w:t xml:space="preserve"> инсулина</w:t>
            </w:r>
          </w:p>
        </w:tc>
        <w:tc>
          <w:tcPr>
            <w:tcW w:w="1925" w:type="dxa"/>
          </w:tcPr>
          <w:p w:rsidR="00D20391" w:rsidRPr="005E7E01" w:rsidRDefault="00D20391" w:rsidP="002A0E5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20391" w:rsidRPr="00E37FF7" w:rsidRDefault="00D20391" w:rsidP="002A0E5C">
            <w:pPr>
              <w:widowControl w:val="0"/>
              <w:spacing w:after="120"/>
              <w:jc w:val="center"/>
              <w:rPr>
                <w:rFonts w:ascii="GHEA Grapalat" w:hAnsi="GHEA Grapalat"/>
                <w:sz w:val="16"/>
                <w:szCs w:val="16"/>
              </w:rPr>
            </w:pPr>
            <w:r w:rsidRPr="005B7AA9">
              <w:rPr>
                <w:rFonts w:ascii="GHEA Grapalat" w:hAnsi="GHEA Grapalat"/>
                <w:sz w:val="16"/>
                <w:szCs w:val="16"/>
              </w:rPr>
              <w:t xml:space="preserve">шприц </w:t>
            </w:r>
            <w:r>
              <w:rPr>
                <w:rFonts w:ascii="GHEA Grapalat" w:hAnsi="GHEA Grapalat"/>
                <w:sz w:val="16"/>
                <w:szCs w:val="16"/>
              </w:rPr>
              <w:t>1</w:t>
            </w:r>
            <w:r w:rsidRPr="005B7AA9">
              <w:rPr>
                <w:rFonts w:ascii="GHEA Grapalat" w:hAnsi="GHEA Grapalat"/>
                <w:sz w:val="16"/>
                <w:szCs w:val="16"/>
              </w:rPr>
              <w:t xml:space="preserve"> мл трехкомпанентный 21г. </w:t>
            </w:r>
            <w:r w:rsidRPr="00E37FF7">
              <w:rPr>
                <w:rFonts w:ascii="GHEA Grapalat" w:hAnsi="GHEA Grapalat"/>
                <w:sz w:val="16"/>
                <w:szCs w:val="16"/>
              </w:rPr>
              <w:t>шприц изгатовлен из прозрачного нетоксичного материала,в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20391" w:rsidRPr="0084146B" w:rsidRDefault="00D20391" w:rsidP="002A0E5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t>штук</w:t>
            </w:r>
            <w:proofErr w:type="spellEnd"/>
          </w:p>
        </w:tc>
        <w:tc>
          <w:tcPr>
            <w:tcW w:w="1559" w:type="dxa"/>
            <w:gridSpan w:val="3"/>
          </w:tcPr>
          <w:p w:rsidR="00D20391" w:rsidRPr="00B138F3" w:rsidRDefault="00D20391" w:rsidP="002A0E5C">
            <w:pPr>
              <w:widowControl w:val="0"/>
              <w:jc w:val="center"/>
              <w:rPr>
                <w:rFonts w:ascii="GHEA Grapalat" w:hAnsi="GHEA Grapalat"/>
                <w:sz w:val="16"/>
                <w:szCs w:val="16"/>
              </w:rPr>
            </w:pPr>
          </w:p>
        </w:tc>
        <w:tc>
          <w:tcPr>
            <w:tcW w:w="810" w:type="dxa"/>
            <w:gridSpan w:val="3"/>
          </w:tcPr>
          <w:p w:rsidR="00D20391" w:rsidRPr="00B138F3" w:rsidRDefault="00D20391" w:rsidP="002A0E5C">
            <w:pPr>
              <w:widowControl w:val="0"/>
              <w:jc w:val="center"/>
              <w:rPr>
                <w:rFonts w:ascii="GHEA Grapalat" w:hAnsi="GHEA Grapalat"/>
                <w:sz w:val="16"/>
                <w:szCs w:val="16"/>
              </w:rPr>
            </w:pPr>
          </w:p>
        </w:tc>
        <w:tc>
          <w:tcPr>
            <w:tcW w:w="1174" w:type="dxa"/>
            <w:gridSpan w:val="7"/>
            <w:vAlign w:val="bottom"/>
          </w:tcPr>
          <w:p w:rsidR="00D20391" w:rsidRDefault="00D20391" w:rsidP="002A0E5C">
            <w:pPr>
              <w:jc w:val="right"/>
              <w:rPr>
                <w:rFonts w:ascii="Calibri" w:hAnsi="Calibri" w:cs="Calibri"/>
                <w:color w:val="000000"/>
                <w:sz w:val="22"/>
                <w:szCs w:val="22"/>
              </w:rPr>
            </w:pPr>
            <w:r>
              <w:rPr>
                <w:rFonts w:ascii="Calibri" w:hAnsi="Calibri" w:cs="Calibri"/>
                <w:color w:val="000000"/>
                <w:sz w:val="22"/>
                <w:szCs w:val="22"/>
              </w:rPr>
              <w:t>2000</w:t>
            </w:r>
          </w:p>
        </w:tc>
        <w:tc>
          <w:tcPr>
            <w:tcW w:w="709" w:type="dxa"/>
            <w:gridSpan w:val="2"/>
          </w:tcPr>
          <w:p w:rsidR="00D20391" w:rsidRPr="00611578" w:rsidRDefault="00D20391" w:rsidP="00611578">
            <w:pPr>
              <w:widowControl w:val="0"/>
              <w:jc w:val="center"/>
              <w:rPr>
                <w:rFonts w:ascii="GHEA Grapalat" w:hAnsi="GHEA Grapalat"/>
                <w:sz w:val="16"/>
                <w:szCs w:val="16"/>
                <w:lang w:val="en-US"/>
              </w:rPr>
            </w:pPr>
            <w:proofErr w:type="spellStart"/>
            <w:r>
              <w:rPr>
                <w:rFonts w:ascii="GHEA Grapalat" w:hAnsi="GHEA Grapalat"/>
                <w:sz w:val="16"/>
                <w:szCs w:val="16"/>
                <w:lang w:val="en-US"/>
              </w:rPr>
              <w:t>Кармир</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блур</w:t>
            </w:r>
            <w:proofErr w:type="spellEnd"/>
            <w:r>
              <w:rPr>
                <w:rFonts w:ascii="GHEA Grapalat" w:hAnsi="GHEA Grapalat"/>
                <w:sz w:val="16"/>
                <w:szCs w:val="16"/>
                <w:lang w:val="en-US"/>
              </w:rPr>
              <w:t xml:space="preserve"> 27</w:t>
            </w:r>
          </w:p>
        </w:tc>
        <w:tc>
          <w:tcPr>
            <w:tcW w:w="1158" w:type="dxa"/>
            <w:gridSpan w:val="2"/>
          </w:tcPr>
          <w:p w:rsidR="00D20391" w:rsidRPr="00B138F3" w:rsidRDefault="00D20391" w:rsidP="00611578">
            <w:pPr>
              <w:widowControl w:val="0"/>
              <w:jc w:val="center"/>
              <w:rPr>
                <w:rFonts w:ascii="GHEA Grapalat" w:hAnsi="GHEA Grapalat"/>
                <w:sz w:val="16"/>
                <w:szCs w:val="16"/>
              </w:rPr>
            </w:pPr>
          </w:p>
        </w:tc>
        <w:tc>
          <w:tcPr>
            <w:tcW w:w="947" w:type="dxa"/>
          </w:tcPr>
          <w:p w:rsidR="00D20391" w:rsidRPr="00B138F3" w:rsidRDefault="00D20391" w:rsidP="00611578">
            <w:pPr>
              <w:widowControl w:val="0"/>
              <w:jc w:val="center"/>
              <w:rPr>
                <w:rFonts w:ascii="GHEA Grapalat" w:hAnsi="GHEA Grapalat"/>
                <w:sz w:val="16"/>
                <w:szCs w:val="16"/>
              </w:rPr>
            </w:pPr>
          </w:p>
        </w:tc>
      </w:tr>
      <w:tr w:rsidR="00D20391" w:rsidRPr="00B138F3" w:rsidTr="00FC7ABB">
        <w:trPr>
          <w:jc w:val="center"/>
        </w:trPr>
        <w:tc>
          <w:tcPr>
            <w:tcW w:w="1242" w:type="dxa"/>
          </w:tcPr>
          <w:p w:rsidR="00D20391" w:rsidRPr="00D20391" w:rsidRDefault="00D20391" w:rsidP="00611578">
            <w:pPr>
              <w:rPr>
                <w:rFonts w:ascii="GHEA Grapalat" w:hAnsi="GHEA Grapalat"/>
                <w:sz w:val="20"/>
                <w:lang w:val="en-US"/>
              </w:rPr>
            </w:pPr>
            <w:r>
              <w:rPr>
                <w:rFonts w:ascii="GHEA Grapalat" w:hAnsi="GHEA Grapalat"/>
                <w:sz w:val="20"/>
                <w:lang w:val="en-US"/>
              </w:rPr>
              <w:t>40</w:t>
            </w:r>
          </w:p>
        </w:tc>
        <w:tc>
          <w:tcPr>
            <w:tcW w:w="2715" w:type="dxa"/>
            <w:tcBorders>
              <w:top w:val="nil"/>
              <w:left w:val="single" w:sz="4" w:space="0" w:color="auto"/>
              <w:bottom w:val="single" w:sz="4" w:space="0" w:color="auto"/>
              <w:right w:val="single" w:sz="4" w:space="0" w:color="auto"/>
            </w:tcBorders>
            <w:shd w:val="clear" w:color="auto" w:fill="auto"/>
          </w:tcPr>
          <w:p w:rsidR="00D20391" w:rsidRPr="00DE1E5A" w:rsidRDefault="00D20391" w:rsidP="002A0E5C">
            <w:pPr>
              <w:jc w:val="center"/>
              <w:rPr>
                <w:rFonts w:ascii="GHEA Grapalat" w:hAnsi="GHEA Grapalat"/>
                <w:sz w:val="20"/>
              </w:rPr>
            </w:pPr>
            <w:r w:rsidRPr="00361D2F">
              <w:rPr>
                <w:rFonts w:ascii="GHEA Grapalat" w:hAnsi="GHEA Grapalat"/>
                <w:sz w:val="20"/>
              </w:rPr>
              <w:t>33141144</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20391" w:rsidRPr="00D44DC1" w:rsidRDefault="00D20391" w:rsidP="002A0E5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иглы</w:t>
            </w:r>
            <w:proofErr w:type="spellEnd"/>
            <w:r>
              <w:rPr>
                <w:rFonts w:ascii="GHEA Grapalat" w:hAnsi="GHEA Grapalat"/>
                <w:lang w:val="en-US"/>
              </w:rPr>
              <w:t xml:space="preserve"> 0,8мм</w:t>
            </w:r>
          </w:p>
        </w:tc>
        <w:tc>
          <w:tcPr>
            <w:tcW w:w="1925" w:type="dxa"/>
          </w:tcPr>
          <w:p w:rsidR="00D20391" w:rsidRPr="005E7E01" w:rsidRDefault="00D20391" w:rsidP="002A0E5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20391" w:rsidRPr="005B753B" w:rsidRDefault="00D20391" w:rsidP="002A0E5C">
            <w:pPr>
              <w:widowControl w:val="0"/>
              <w:spacing w:after="120"/>
              <w:jc w:val="center"/>
              <w:rPr>
                <w:rFonts w:ascii="GHEA Grapalat" w:hAnsi="GHEA Grapalat"/>
                <w:sz w:val="16"/>
                <w:szCs w:val="16"/>
              </w:rPr>
            </w:pPr>
            <w:r w:rsidRPr="004A4725">
              <w:rPr>
                <w:rFonts w:ascii="GHEA Grapalat" w:hAnsi="GHEA Grapalat"/>
                <w:sz w:val="16"/>
                <w:szCs w:val="16"/>
              </w:rPr>
              <w:t>Стерилные иглы для одноразового испол</w:t>
            </w:r>
            <w:r w:rsidRPr="005B753B">
              <w:rPr>
                <w:rFonts w:ascii="GHEA Grapalat" w:hAnsi="GHEA Grapalat"/>
                <w:sz w:val="16"/>
                <w:szCs w:val="16"/>
              </w:rPr>
              <w:t xml:space="preserve">ьзования из хежражеющего металла 0,8мм,, в момент представления для товаров срок годности 1 гог остаточный срок по крайней мере </w:t>
            </w:r>
            <w:r w:rsidRPr="005B753B">
              <w:rPr>
                <w:rFonts w:ascii="GHEA Grapalat" w:hAnsi="GHEA Grapalat"/>
                <w:sz w:val="16"/>
                <w:szCs w:val="16"/>
              </w:rPr>
              <w:lastRenderedPageBreak/>
              <w:t>75% , для товаров со сроком годност 1-2 года остаточный срок по крайней мере 2/3 , для товаров цо сроком годности более 2 лет – остаточный срок 15 месяцев / или равноценно</w:t>
            </w:r>
          </w:p>
        </w:tc>
        <w:tc>
          <w:tcPr>
            <w:tcW w:w="1085" w:type="dxa"/>
            <w:gridSpan w:val="2"/>
          </w:tcPr>
          <w:p w:rsidR="00D20391" w:rsidRPr="005E7E01" w:rsidRDefault="00D20391" w:rsidP="002A0E5C">
            <w:pPr>
              <w:widowControl w:val="0"/>
              <w:spacing w:after="120"/>
              <w:jc w:val="center"/>
              <w:rPr>
                <w:rFonts w:ascii="GHEA Grapalat" w:hAnsi="GHEA Grapalat"/>
                <w:sz w:val="16"/>
                <w:szCs w:val="16"/>
              </w:rPr>
            </w:pPr>
            <w:r w:rsidRPr="005B753B">
              <w:rPr>
                <w:rFonts w:ascii="GHEA Grapalat" w:hAnsi="GHEA Grapalat"/>
                <w:sz w:val="16"/>
                <w:szCs w:val="16"/>
              </w:rPr>
              <w:lastRenderedPageBreak/>
              <w:t>штука</w:t>
            </w:r>
          </w:p>
        </w:tc>
        <w:tc>
          <w:tcPr>
            <w:tcW w:w="1559" w:type="dxa"/>
            <w:gridSpan w:val="3"/>
          </w:tcPr>
          <w:p w:rsidR="00D20391" w:rsidRPr="00B138F3" w:rsidRDefault="00D20391" w:rsidP="002A0E5C">
            <w:pPr>
              <w:widowControl w:val="0"/>
              <w:jc w:val="center"/>
              <w:rPr>
                <w:rFonts w:ascii="GHEA Grapalat" w:hAnsi="GHEA Grapalat"/>
                <w:sz w:val="16"/>
                <w:szCs w:val="16"/>
              </w:rPr>
            </w:pPr>
          </w:p>
        </w:tc>
        <w:tc>
          <w:tcPr>
            <w:tcW w:w="765" w:type="dxa"/>
            <w:gridSpan w:val="2"/>
          </w:tcPr>
          <w:p w:rsidR="00D20391" w:rsidRPr="00B138F3" w:rsidRDefault="00D20391" w:rsidP="002A0E5C">
            <w:pPr>
              <w:widowControl w:val="0"/>
              <w:jc w:val="center"/>
              <w:rPr>
                <w:rFonts w:ascii="GHEA Grapalat" w:hAnsi="GHEA Grapalat"/>
                <w:sz w:val="16"/>
                <w:szCs w:val="16"/>
              </w:rPr>
            </w:pPr>
          </w:p>
        </w:tc>
        <w:tc>
          <w:tcPr>
            <w:tcW w:w="1219" w:type="dxa"/>
            <w:gridSpan w:val="8"/>
            <w:tcBorders>
              <w:top w:val="nil"/>
              <w:left w:val="single" w:sz="4" w:space="0" w:color="auto"/>
              <w:bottom w:val="single" w:sz="4" w:space="0" w:color="auto"/>
              <w:right w:val="single" w:sz="4" w:space="0" w:color="auto"/>
            </w:tcBorders>
            <w:shd w:val="clear" w:color="auto" w:fill="auto"/>
            <w:vAlign w:val="bottom"/>
          </w:tcPr>
          <w:p w:rsidR="00D20391" w:rsidRDefault="00D20391" w:rsidP="002A0E5C">
            <w:pPr>
              <w:jc w:val="right"/>
              <w:rPr>
                <w:rFonts w:ascii="Calibri" w:hAnsi="Calibri" w:cs="Calibri"/>
                <w:color w:val="000000"/>
                <w:sz w:val="22"/>
                <w:szCs w:val="22"/>
              </w:rPr>
            </w:pPr>
            <w:r>
              <w:rPr>
                <w:rFonts w:ascii="Calibri" w:hAnsi="Calibri" w:cs="Calibri"/>
                <w:color w:val="000000"/>
                <w:sz w:val="22"/>
                <w:szCs w:val="22"/>
              </w:rPr>
              <w:t>25000</w:t>
            </w:r>
          </w:p>
        </w:tc>
        <w:tc>
          <w:tcPr>
            <w:tcW w:w="709" w:type="dxa"/>
            <w:gridSpan w:val="2"/>
          </w:tcPr>
          <w:p w:rsidR="00D20391" w:rsidRPr="00611578" w:rsidRDefault="00D20391" w:rsidP="00611578">
            <w:pPr>
              <w:widowControl w:val="0"/>
              <w:jc w:val="center"/>
              <w:rPr>
                <w:rFonts w:ascii="GHEA Grapalat" w:hAnsi="GHEA Grapalat"/>
                <w:sz w:val="16"/>
                <w:szCs w:val="16"/>
                <w:lang w:val="en-US"/>
              </w:rPr>
            </w:pPr>
            <w:proofErr w:type="spellStart"/>
            <w:r>
              <w:rPr>
                <w:rFonts w:ascii="GHEA Grapalat" w:hAnsi="GHEA Grapalat"/>
                <w:sz w:val="16"/>
                <w:szCs w:val="16"/>
                <w:lang w:val="en-US"/>
              </w:rPr>
              <w:t>Кармир</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блур</w:t>
            </w:r>
            <w:proofErr w:type="spellEnd"/>
            <w:r>
              <w:rPr>
                <w:rFonts w:ascii="GHEA Grapalat" w:hAnsi="GHEA Grapalat"/>
                <w:sz w:val="16"/>
                <w:szCs w:val="16"/>
                <w:lang w:val="en-US"/>
              </w:rPr>
              <w:t xml:space="preserve"> 27</w:t>
            </w:r>
          </w:p>
        </w:tc>
        <w:tc>
          <w:tcPr>
            <w:tcW w:w="1158" w:type="dxa"/>
            <w:gridSpan w:val="2"/>
          </w:tcPr>
          <w:p w:rsidR="00D20391" w:rsidRPr="00B138F3" w:rsidRDefault="00D20391" w:rsidP="00611578">
            <w:pPr>
              <w:widowControl w:val="0"/>
              <w:jc w:val="center"/>
              <w:rPr>
                <w:rFonts w:ascii="GHEA Grapalat" w:hAnsi="GHEA Grapalat"/>
                <w:sz w:val="16"/>
                <w:szCs w:val="16"/>
              </w:rPr>
            </w:pPr>
          </w:p>
        </w:tc>
        <w:tc>
          <w:tcPr>
            <w:tcW w:w="947" w:type="dxa"/>
          </w:tcPr>
          <w:p w:rsidR="00D20391" w:rsidRPr="00B138F3" w:rsidRDefault="00D20391" w:rsidP="00611578">
            <w:pPr>
              <w:widowControl w:val="0"/>
              <w:jc w:val="center"/>
              <w:rPr>
                <w:rFonts w:ascii="GHEA Grapalat" w:hAnsi="GHEA Grapalat"/>
                <w:sz w:val="16"/>
                <w:szCs w:val="16"/>
              </w:rPr>
            </w:pPr>
          </w:p>
        </w:tc>
      </w:tr>
      <w:tr w:rsidR="00D20391" w:rsidRPr="00B138F3" w:rsidTr="00FC7ABB">
        <w:trPr>
          <w:jc w:val="center"/>
        </w:trPr>
        <w:tc>
          <w:tcPr>
            <w:tcW w:w="1242" w:type="dxa"/>
          </w:tcPr>
          <w:p w:rsidR="00D20391" w:rsidRPr="00D20391" w:rsidRDefault="00D20391" w:rsidP="00611578">
            <w:pPr>
              <w:rPr>
                <w:rFonts w:ascii="GHEA Grapalat" w:hAnsi="GHEA Grapalat"/>
                <w:sz w:val="20"/>
                <w:lang w:val="en-US"/>
              </w:rPr>
            </w:pPr>
            <w:r>
              <w:rPr>
                <w:rFonts w:ascii="GHEA Grapalat" w:hAnsi="GHEA Grapalat"/>
                <w:sz w:val="20"/>
                <w:lang w:val="en-US"/>
              </w:rPr>
              <w:lastRenderedPageBreak/>
              <w:t>41</w:t>
            </w:r>
          </w:p>
        </w:tc>
        <w:tc>
          <w:tcPr>
            <w:tcW w:w="2715" w:type="dxa"/>
            <w:tcBorders>
              <w:top w:val="nil"/>
              <w:left w:val="single" w:sz="4" w:space="0" w:color="auto"/>
              <w:bottom w:val="single" w:sz="4" w:space="0" w:color="auto"/>
              <w:right w:val="single" w:sz="4" w:space="0" w:color="auto"/>
            </w:tcBorders>
            <w:shd w:val="clear" w:color="auto" w:fill="auto"/>
          </w:tcPr>
          <w:p w:rsidR="00D20391" w:rsidRPr="00DE1E5A" w:rsidRDefault="00D20391" w:rsidP="002A0E5C">
            <w:pPr>
              <w:jc w:val="center"/>
              <w:rPr>
                <w:rFonts w:ascii="GHEA Grapalat" w:hAnsi="GHEA Grapalat"/>
                <w:sz w:val="20"/>
              </w:rPr>
            </w:pPr>
            <w:r w:rsidRPr="00E35E9D">
              <w:rPr>
                <w:rFonts w:ascii="GHEA Grapalat" w:hAnsi="GHEA Grapalat"/>
                <w:sz w:val="20"/>
              </w:rPr>
              <w:t>33141143</w:t>
            </w:r>
          </w:p>
        </w:tc>
        <w:tc>
          <w:tcPr>
            <w:tcW w:w="1559" w:type="dxa"/>
            <w:gridSpan w:val="3"/>
            <w:tcBorders>
              <w:top w:val="nil"/>
              <w:left w:val="single" w:sz="4" w:space="0" w:color="auto"/>
              <w:bottom w:val="single" w:sz="4" w:space="0" w:color="auto"/>
              <w:right w:val="single" w:sz="4" w:space="0" w:color="auto"/>
            </w:tcBorders>
            <w:shd w:val="clear" w:color="auto" w:fill="auto"/>
            <w:vAlign w:val="center"/>
          </w:tcPr>
          <w:p w:rsidR="00D20391" w:rsidRPr="007741DD" w:rsidRDefault="00D20391" w:rsidP="002A0E5C">
            <w:pPr>
              <w:pStyle w:val="BodyTextIndent2"/>
              <w:widowControl w:val="0"/>
              <w:spacing w:after="120" w:line="240" w:lineRule="auto"/>
              <w:ind w:firstLine="0"/>
              <w:rPr>
                <w:rFonts w:ascii="GHEA Grapalat" w:hAnsi="GHEA Grapalat"/>
                <w:lang w:val="en-US"/>
              </w:rPr>
            </w:pPr>
            <w:proofErr w:type="spellStart"/>
            <w:r>
              <w:rPr>
                <w:rFonts w:ascii="GHEA Grapalat" w:hAnsi="GHEA Grapalat"/>
                <w:lang w:val="en-US"/>
              </w:rPr>
              <w:t>скоррификатор</w:t>
            </w:r>
            <w:proofErr w:type="spellEnd"/>
          </w:p>
        </w:tc>
        <w:tc>
          <w:tcPr>
            <w:tcW w:w="1925" w:type="dxa"/>
          </w:tcPr>
          <w:p w:rsidR="00D20391" w:rsidRPr="005E7E01" w:rsidRDefault="00D20391" w:rsidP="002A0E5C">
            <w:pPr>
              <w:widowControl w:val="0"/>
              <w:spacing w:after="120"/>
              <w:jc w:val="center"/>
              <w:rPr>
                <w:rFonts w:ascii="GHEA Grapalat" w:hAnsi="GHEA Grapalat"/>
                <w:sz w:val="16"/>
                <w:szCs w:val="16"/>
              </w:rPr>
            </w:pPr>
          </w:p>
        </w:tc>
        <w:tc>
          <w:tcPr>
            <w:tcW w:w="1467" w:type="dxa"/>
            <w:tcBorders>
              <w:top w:val="nil"/>
              <w:left w:val="single" w:sz="4" w:space="0" w:color="auto"/>
              <w:bottom w:val="single" w:sz="4" w:space="0" w:color="auto"/>
              <w:right w:val="single" w:sz="4" w:space="0" w:color="auto"/>
            </w:tcBorders>
            <w:shd w:val="clear" w:color="auto" w:fill="auto"/>
          </w:tcPr>
          <w:p w:rsidR="00D20391" w:rsidRPr="0084146B" w:rsidRDefault="00D20391" w:rsidP="002A0E5C">
            <w:pPr>
              <w:widowControl w:val="0"/>
              <w:spacing w:after="120"/>
              <w:jc w:val="center"/>
              <w:rPr>
                <w:rFonts w:ascii="GHEA Grapalat" w:hAnsi="GHEA Grapalat"/>
                <w:sz w:val="16"/>
                <w:szCs w:val="16"/>
              </w:rPr>
            </w:pPr>
            <w:r w:rsidRPr="0084146B">
              <w:rPr>
                <w:rFonts w:ascii="GHEA Grapalat" w:hAnsi="GHEA Grapalat"/>
                <w:sz w:val="16"/>
                <w:szCs w:val="16"/>
              </w:rPr>
              <w:t>Скарификатор для проколыванияпольцадия взятия анализа кпови , для одноразового использования.Имеет тонкую иглу,</w:t>
            </w:r>
            <w:r>
              <w:rPr>
                <w:rFonts w:ascii="GHEA Grapalat" w:hAnsi="GHEA Grapalat"/>
                <w:sz w:val="16"/>
                <w:szCs w:val="16"/>
              </w:rPr>
              <w:t xml:space="preserve"> окруженную пластмассовой оболо</w:t>
            </w:r>
            <w:r w:rsidRPr="0084146B">
              <w:rPr>
                <w:rFonts w:ascii="GHEA Grapalat" w:hAnsi="GHEA Grapalat"/>
                <w:sz w:val="16"/>
                <w:szCs w:val="16"/>
              </w:rPr>
              <w:t xml:space="preserve">чкой,в момент представления для товаров срок годности 1 гог остаточный срок по крайней мере 75% , для товаров со сроком годност 1-2 года остаточный срок по крайней мере 2/3 , для товаров цо сроком годности более 2 </w:t>
            </w:r>
            <w:r w:rsidRPr="0084146B">
              <w:rPr>
                <w:rFonts w:ascii="GHEA Grapalat" w:hAnsi="GHEA Grapalat"/>
                <w:sz w:val="16"/>
                <w:szCs w:val="16"/>
              </w:rPr>
              <w:lastRenderedPageBreak/>
              <w:t>лет – остаточный срок 15 месяцев / или равноценно</w:t>
            </w:r>
          </w:p>
        </w:tc>
        <w:tc>
          <w:tcPr>
            <w:tcW w:w="1085" w:type="dxa"/>
            <w:gridSpan w:val="2"/>
          </w:tcPr>
          <w:p w:rsidR="00D20391" w:rsidRPr="0084146B" w:rsidRDefault="00D20391" w:rsidP="002A0E5C">
            <w:pPr>
              <w:widowControl w:val="0"/>
              <w:spacing w:after="120"/>
              <w:jc w:val="center"/>
              <w:rPr>
                <w:rFonts w:ascii="GHEA Grapalat" w:hAnsi="GHEA Grapalat"/>
                <w:sz w:val="16"/>
                <w:szCs w:val="16"/>
                <w:lang w:val="en-US"/>
              </w:rPr>
            </w:pPr>
            <w:proofErr w:type="spellStart"/>
            <w:r>
              <w:rPr>
                <w:rFonts w:ascii="GHEA Grapalat" w:hAnsi="GHEA Grapalat"/>
                <w:sz w:val="16"/>
                <w:szCs w:val="16"/>
                <w:lang w:val="en-US"/>
              </w:rPr>
              <w:lastRenderedPageBreak/>
              <w:t>штук</w:t>
            </w:r>
            <w:proofErr w:type="spellEnd"/>
          </w:p>
        </w:tc>
        <w:tc>
          <w:tcPr>
            <w:tcW w:w="1559" w:type="dxa"/>
            <w:gridSpan w:val="3"/>
          </w:tcPr>
          <w:p w:rsidR="00D20391" w:rsidRPr="00B138F3" w:rsidRDefault="00D20391" w:rsidP="002A0E5C">
            <w:pPr>
              <w:widowControl w:val="0"/>
              <w:jc w:val="center"/>
              <w:rPr>
                <w:rFonts w:ascii="GHEA Grapalat" w:hAnsi="GHEA Grapalat"/>
                <w:sz w:val="16"/>
                <w:szCs w:val="16"/>
              </w:rPr>
            </w:pPr>
          </w:p>
        </w:tc>
        <w:tc>
          <w:tcPr>
            <w:tcW w:w="765" w:type="dxa"/>
            <w:gridSpan w:val="2"/>
          </w:tcPr>
          <w:p w:rsidR="00D20391" w:rsidRPr="00B138F3" w:rsidRDefault="00D20391" w:rsidP="002A0E5C">
            <w:pPr>
              <w:widowControl w:val="0"/>
              <w:jc w:val="center"/>
              <w:rPr>
                <w:rFonts w:ascii="GHEA Grapalat" w:hAnsi="GHEA Grapalat"/>
                <w:sz w:val="16"/>
                <w:szCs w:val="16"/>
              </w:rPr>
            </w:pPr>
          </w:p>
        </w:tc>
        <w:tc>
          <w:tcPr>
            <w:tcW w:w="1219" w:type="dxa"/>
            <w:gridSpan w:val="8"/>
            <w:tcBorders>
              <w:top w:val="nil"/>
              <w:left w:val="single" w:sz="4" w:space="0" w:color="auto"/>
              <w:bottom w:val="single" w:sz="4" w:space="0" w:color="auto"/>
              <w:right w:val="single" w:sz="4" w:space="0" w:color="auto"/>
            </w:tcBorders>
            <w:shd w:val="clear" w:color="auto" w:fill="auto"/>
            <w:vAlign w:val="bottom"/>
          </w:tcPr>
          <w:p w:rsidR="00D20391" w:rsidRDefault="00D20391" w:rsidP="002A0E5C">
            <w:pPr>
              <w:jc w:val="right"/>
              <w:rPr>
                <w:rFonts w:ascii="Calibri" w:hAnsi="Calibri" w:cs="Calibri"/>
                <w:color w:val="000000"/>
                <w:sz w:val="22"/>
                <w:szCs w:val="22"/>
              </w:rPr>
            </w:pPr>
            <w:r>
              <w:rPr>
                <w:rFonts w:ascii="Calibri" w:hAnsi="Calibri" w:cs="Calibri"/>
                <w:color w:val="000000"/>
                <w:sz w:val="22"/>
                <w:szCs w:val="22"/>
              </w:rPr>
              <w:t>2000</w:t>
            </w:r>
          </w:p>
        </w:tc>
        <w:tc>
          <w:tcPr>
            <w:tcW w:w="709" w:type="dxa"/>
            <w:gridSpan w:val="2"/>
          </w:tcPr>
          <w:p w:rsidR="00D20391" w:rsidRPr="00611578" w:rsidRDefault="00D20391" w:rsidP="00611578">
            <w:pPr>
              <w:widowControl w:val="0"/>
              <w:jc w:val="center"/>
              <w:rPr>
                <w:rFonts w:ascii="GHEA Grapalat" w:hAnsi="GHEA Grapalat"/>
                <w:sz w:val="16"/>
                <w:szCs w:val="16"/>
                <w:lang w:val="en-US"/>
              </w:rPr>
            </w:pPr>
            <w:proofErr w:type="spellStart"/>
            <w:r>
              <w:rPr>
                <w:rFonts w:ascii="GHEA Grapalat" w:hAnsi="GHEA Grapalat"/>
                <w:sz w:val="16"/>
                <w:szCs w:val="16"/>
                <w:lang w:val="en-US"/>
              </w:rPr>
              <w:t>Кармир</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блур</w:t>
            </w:r>
            <w:proofErr w:type="spellEnd"/>
            <w:r>
              <w:rPr>
                <w:rFonts w:ascii="GHEA Grapalat" w:hAnsi="GHEA Grapalat"/>
                <w:sz w:val="16"/>
                <w:szCs w:val="16"/>
                <w:lang w:val="en-US"/>
              </w:rPr>
              <w:t xml:space="preserve"> 27</w:t>
            </w:r>
          </w:p>
        </w:tc>
        <w:tc>
          <w:tcPr>
            <w:tcW w:w="1158" w:type="dxa"/>
            <w:gridSpan w:val="2"/>
          </w:tcPr>
          <w:p w:rsidR="00D20391" w:rsidRPr="00B138F3" w:rsidRDefault="00D20391" w:rsidP="00611578">
            <w:pPr>
              <w:widowControl w:val="0"/>
              <w:jc w:val="center"/>
              <w:rPr>
                <w:rFonts w:ascii="GHEA Grapalat" w:hAnsi="GHEA Grapalat"/>
                <w:sz w:val="16"/>
                <w:szCs w:val="16"/>
              </w:rPr>
            </w:pPr>
          </w:p>
        </w:tc>
        <w:tc>
          <w:tcPr>
            <w:tcW w:w="947" w:type="dxa"/>
          </w:tcPr>
          <w:p w:rsidR="00D20391" w:rsidRPr="00B138F3" w:rsidRDefault="00D20391" w:rsidP="00611578">
            <w:pPr>
              <w:widowControl w:val="0"/>
              <w:jc w:val="center"/>
              <w:rPr>
                <w:rFonts w:ascii="GHEA Grapalat" w:hAnsi="GHEA Grapalat"/>
                <w:sz w:val="16"/>
                <w:szCs w:val="16"/>
              </w:rPr>
            </w:pPr>
          </w:p>
        </w:tc>
      </w:tr>
      <w:tr w:rsidR="00D20391" w:rsidRPr="00B138F3" w:rsidTr="004C28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2"/>
          <w:wAfter w:w="1377" w:type="dxa"/>
          <w:jc w:val="center"/>
        </w:trPr>
        <w:tc>
          <w:tcPr>
            <w:tcW w:w="4536" w:type="dxa"/>
            <w:gridSpan w:val="3"/>
          </w:tcPr>
          <w:p w:rsidR="00D20391" w:rsidRPr="00B138F3" w:rsidRDefault="00D20391" w:rsidP="00611578">
            <w:pPr>
              <w:widowControl w:val="0"/>
              <w:jc w:val="center"/>
              <w:rPr>
                <w:rFonts w:ascii="GHEA Grapalat" w:hAnsi="GHEA Grapalat" w:cs="Sylfaen"/>
                <w:b/>
                <w:bCs/>
              </w:rPr>
            </w:pPr>
            <w:r w:rsidRPr="00B138F3">
              <w:rPr>
                <w:rFonts w:ascii="GHEA Grapalat" w:hAnsi="GHEA Grapalat"/>
                <w:b/>
              </w:rPr>
              <w:lastRenderedPageBreak/>
              <w:t>ПОКУПАТЕЛЬ</w:t>
            </w:r>
          </w:p>
          <w:p w:rsidR="00D20391" w:rsidRPr="00B138F3" w:rsidRDefault="00D20391" w:rsidP="00611578">
            <w:pPr>
              <w:widowControl w:val="0"/>
              <w:jc w:val="center"/>
              <w:rPr>
                <w:rFonts w:ascii="GHEA Grapalat" w:hAnsi="GHEA Grapalat"/>
                <w:lang w:val="en-US"/>
              </w:rPr>
            </w:pPr>
            <w:r w:rsidRPr="00B138F3">
              <w:rPr>
                <w:rFonts w:ascii="GHEA Grapalat" w:hAnsi="GHEA Grapalat"/>
                <w:lang w:val="en-US"/>
              </w:rPr>
              <w:t>_____________________</w:t>
            </w:r>
          </w:p>
          <w:p w:rsidR="00D20391" w:rsidRPr="00B138F3" w:rsidRDefault="00D20391" w:rsidP="00611578">
            <w:pPr>
              <w:widowControl w:val="0"/>
              <w:jc w:val="center"/>
              <w:rPr>
                <w:rFonts w:ascii="GHEA Grapalat" w:hAnsi="GHEA Grapalat"/>
                <w:sz w:val="16"/>
                <w:szCs w:val="16"/>
              </w:rPr>
            </w:pPr>
            <w:r w:rsidRPr="00B138F3">
              <w:rPr>
                <w:rFonts w:ascii="GHEA Grapalat" w:hAnsi="GHEA Grapalat"/>
                <w:sz w:val="16"/>
                <w:szCs w:val="16"/>
              </w:rPr>
              <w:t>/подпись/</w:t>
            </w:r>
          </w:p>
          <w:p w:rsidR="00D20391" w:rsidRPr="00B138F3" w:rsidRDefault="00D20391" w:rsidP="00611578">
            <w:pPr>
              <w:widowControl w:val="0"/>
              <w:jc w:val="center"/>
              <w:rPr>
                <w:rFonts w:ascii="GHEA Grapalat" w:hAnsi="GHEA Grapalat"/>
              </w:rPr>
            </w:pPr>
            <w:r w:rsidRPr="00B138F3">
              <w:rPr>
                <w:rFonts w:ascii="GHEA Grapalat" w:hAnsi="GHEA Grapalat"/>
              </w:rPr>
              <w:t>М. П.</w:t>
            </w:r>
          </w:p>
        </w:tc>
        <w:tc>
          <w:tcPr>
            <w:tcW w:w="760" w:type="dxa"/>
          </w:tcPr>
          <w:p w:rsidR="00D20391" w:rsidRPr="00DE1E5A" w:rsidRDefault="00D20391" w:rsidP="002A0E5C">
            <w:pPr>
              <w:jc w:val="center"/>
              <w:rPr>
                <w:rFonts w:ascii="GHEA Grapalat" w:hAnsi="GHEA Grapalat"/>
                <w:sz w:val="20"/>
              </w:rPr>
            </w:pPr>
          </w:p>
        </w:tc>
        <w:tc>
          <w:tcPr>
            <w:tcW w:w="4343" w:type="dxa"/>
            <w:gridSpan w:val="4"/>
            <w:vAlign w:val="center"/>
          </w:tcPr>
          <w:p w:rsidR="00D20391" w:rsidRPr="00D44DC1" w:rsidRDefault="00D20391" w:rsidP="002A0E5C">
            <w:pPr>
              <w:pStyle w:val="BodyTextIndent2"/>
              <w:widowControl w:val="0"/>
              <w:spacing w:after="120" w:line="240" w:lineRule="auto"/>
              <w:ind w:firstLine="0"/>
              <w:rPr>
                <w:rFonts w:ascii="GHEA Grapalat" w:hAnsi="GHEA Grapalat"/>
                <w:lang w:val="en-US"/>
              </w:rPr>
            </w:pPr>
          </w:p>
        </w:tc>
        <w:tc>
          <w:tcPr>
            <w:tcW w:w="889" w:type="dxa"/>
            <w:gridSpan w:val="2"/>
          </w:tcPr>
          <w:p w:rsidR="00D20391" w:rsidRPr="005E7E01" w:rsidRDefault="00D20391" w:rsidP="002A0E5C">
            <w:pPr>
              <w:widowControl w:val="0"/>
              <w:spacing w:after="120"/>
              <w:jc w:val="center"/>
              <w:rPr>
                <w:rFonts w:ascii="GHEA Grapalat" w:hAnsi="GHEA Grapalat"/>
                <w:sz w:val="16"/>
                <w:szCs w:val="16"/>
              </w:rPr>
            </w:pPr>
          </w:p>
        </w:tc>
        <w:tc>
          <w:tcPr>
            <w:tcW w:w="889" w:type="dxa"/>
          </w:tcPr>
          <w:p w:rsidR="00D20391" w:rsidRPr="005B753B" w:rsidRDefault="00D20391" w:rsidP="002A0E5C">
            <w:pPr>
              <w:widowControl w:val="0"/>
              <w:spacing w:after="120"/>
              <w:jc w:val="center"/>
              <w:rPr>
                <w:rFonts w:ascii="GHEA Grapalat" w:hAnsi="GHEA Grapalat"/>
                <w:sz w:val="16"/>
                <w:szCs w:val="16"/>
              </w:rPr>
            </w:pPr>
          </w:p>
        </w:tc>
        <w:tc>
          <w:tcPr>
            <w:tcW w:w="889" w:type="dxa"/>
            <w:gridSpan w:val="2"/>
          </w:tcPr>
          <w:p w:rsidR="00D20391" w:rsidRPr="005B753B" w:rsidRDefault="00D20391" w:rsidP="002A0E5C">
            <w:pPr>
              <w:widowControl w:val="0"/>
              <w:spacing w:after="120"/>
              <w:jc w:val="center"/>
              <w:rPr>
                <w:rFonts w:ascii="GHEA Grapalat" w:hAnsi="GHEA Grapalat"/>
                <w:sz w:val="16"/>
                <w:szCs w:val="16"/>
                <w:lang w:val="en-US"/>
              </w:rPr>
            </w:pPr>
          </w:p>
        </w:tc>
        <w:tc>
          <w:tcPr>
            <w:tcW w:w="889" w:type="dxa"/>
            <w:gridSpan w:val="8"/>
          </w:tcPr>
          <w:p w:rsidR="00D20391" w:rsidRPr="00B138F3" w:rsidRDefault="00D20391" w:rsidP="002A0E5C">
            <w:pPr>
              <w:widowControl w:val="0"/>
              <w:jc w:val="center"/>
              <w:rPr>
                <w:rFonts w:ascii="GHEA Grapalat" w:hAnsi="GHEA Grapalat"/>
                <w:sz w:val="16"/>
                <w:szCs w:val="16"/>
              </w:rPr>
            </w:pPr>
          </w:p>
        </w:tc>
        <w:tc>
          <w:tcPr>
            <w:tcW w:w="889" w:type="dxa"/>
            <w:gridSpan w:val="2"/>
          </w:tcPr>
          <w:p w:rsidR="00D20391" w:rsidRPr="00B138F3" w:rsidRDefault="00D20391" w:rsidP="002A0E5C">
            <w:pPr>
              <w:widowControl w:val="0"/>
              <w:jc w:val="center"/>
              <w:rPr>
                <w:rFonts w:ascii="GHEA Grapalat" w:hAnsi="GHEA Grapalat"/>
                <w:sz w:val="16"/>
                <w:szCs w:val="16"/>
              </w:rPr>
            </w:pPr>
          </w:p>
        </w:tc>
        <w:tc>
          <w:tcPr>
            <w:tcW w:w="889" w:type="dxa"/>
            <w:gridSpan w:val="2"/>
            <w:vAlign w:val="bottom"/>
          </w:tcPr>
          <w:p w:rsidR="00D20391" w:rsidRDefault="00D20391" w:rsidP="002A0E5C">
            <w:pPr>
              <w:jc w:val="right"/>
              <w:rPr>
                <w:rFonts w:ascii="Calibri" w:hAnsi="Calibri" w:cs="Calibri"/>
                <w:color w:val="000000"/>
                <w:sz w:val="22"/>
                <w:szCs w:val="22"/>
              </w:rPr>
            </w:pPr>
          </w:p>
        </w:tc>
      </w:tr>
      <w:tr w:rsidR="00D20391" w:rsidRPr="00B138F3" w:rsidTr="004C28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2"/>
          <w:wAfter w:w="1377" w:type="dxa"/>
          <w:jc w:val="center"/>
        </w:trPr>
        <w:tc>
          <w:tcPr>
            <w:tcW w:w="4536" w:type="dxa"/>
            <w:gridSpan w:val="3"/>
          </w:tcPr>
          <w:p w:rsidR="00D20391" w:rsidRPr="00B138F3" w:rsidRDefault="00D20391" w:rsidP="00611578">
            <w:pPr>
              <w:widowControl w:val="0"/>
              <w:jc w:val="center"/>
              <w:rPr>
                <w:rFonts w:ascii="GHEA Grapalat" w:hAnsi="GHEA Grapalat"/>
                <w:b/>
              </w:rPr>
            </w:pPr>
          </w:p>
        </w:tc>
        <w:tc>
          <w:tcPr>
            <w:tcW w:w="760" w:type="dxa"/>
          </w:tcPr>
          <w:p w:rsidR="00D20391" w:rsidRPr="00DE1E5A" w:rsidRDefault="00D20391" w:rsidP="002A0E5C">
            <w:pPr>
              <w:jc w:val="center"/>
              <w:rPr>
                <w:rFonts w:ascii="GHEA Grapalat" w:hAnsi="GHEA Grapalat"/>
                <w:sz w:val="20"/>
              </w:rPr>
            </w:pPr>
          </w:p>
        </w:tc>
        <w:tc>
          <w:tcPr>
            <w:tcW w:w="4343" w:type="dxa"/>
            <w:gridSpan w:val="4"/>
            <w:vAlign w:val="center"/>
          </w:tcPr>
          <w:p w:rsidR="00D20391" w:rsidRDefault="00D20391" w:rsidP="002A0E5C">
            <w:pPr>
              <w:pStyle w:val="BodyTextIndent2"/>
              <w:widowControl w:val="0"/>
              <w:spacing w:after="120" w:line="240" w:lineRule="auto"/>
              <w:ind w:firstLine="0"/>
              <w:rPr>
                <w:rFonts w:ascii="GHEA Grapalat" w:hAnsi="GHEA Grapalat"/>
                <w:lang w:val="en-US"/>
              </w:rPr>
            </w:pPr>
          </w:p>
        </w:tc>
        <w:tc>
          <w:tcPr>
            <w:tcW w:w="889" w:type="dxa"/>
            <w:gridSpan w:val="2"/>
          </w:tcPr>
          <w:p w:rsidR="00D20391" w:rsidRPr="005E7E01" w:rsidRDefault="00D20391" w:rsidP="002A0E5C">
            <w:pPr>
              <w:widowControl w:val="0"/>
              <w:spacing w:after="120"/>
              <w:jc w:val="center"/>
              <w:rPr>
                <w:rFonts w:ascii="GHEA Grapalat" w:hAnsi="GHEA Grapalat"/>
                <w:sz w:val="16"/>
                <w:szCs w:val="16"/>
              </w:rPr>
            </w:pPr>
          </w:p>
        </w:tc>
        <w:tc>
          <w:tcPr>
            <w:tcW w:w="889" w:type="dxa"/>
          </w:tcPr>
          <w:p w:rsidR="00D20391" w:rsidRPr="000E0162" w:rsidRDefault="00D20391" w:rsidP="002A0E5C">
            <w:pPr>
              <w:widowControl w:val="0"/>
              <w:spacing w:after="120"/>
              <w:jc w:val="center"/>
              <w:rPr>
                <w:rFonts w:ascii="GHEA Grapalat" w:hAnsi="GHEA Grapalat"/>
                <w:sz w:val="16"/>
                <w:szCs w:val="16"/>
              </w:rPr>
            </w:pPr>
          </w:p>
        </w:tc>
        <w:tc>
          <w:tcPr>
            <w:tcW w:w="889" w:type="dxa"/>
            <w:gridSpan w:val="2"/>
          </w:tcPr>
          <w:p w:rsidR="00D20391" w:rsidRPr="0084146B" w:rsidRDefault="00D20391" w:rsidP="002A0E5C">
            <w:pPr>
              <w:widowControl w:val="0"/>
              <w:spacing w:after="120"/>
              <w:jc w:val="center"/>
              <w:rPr>
                <w:rFonts w:ascii="GHEA Grapalat" w:hAnsi="GHEA Grapalat"/>
                <w:sz w:val="16"/>
                <w:szCs w:val="16"/>
                <w:lang w:val="en-US"/>
              </w:rPr>
            </w:pPr>
          </w:p>
        </w:tc>
        <w:tc>
          <w:tcPr>
            <w:tcW w:w="889" w:type="dxa"/>
            <w:gridSpan w:val="8"/>
          </w:tcPr>
          <w:p w:rsidR="00D20391" w:rsidRPr="00B138F3" w:rsidRDefault="00D20391" w:rsidP="002A0E5C">
            <w:pPr>
              <w:widowControl w:val="0"/>
              <w:jc w:val="center"/>
              <w:rPr>
                <w:rFonts w:ascii="GHEA Grapalat" w:hAnsi="GHEA Grapalat"/>
                <w:sz w:val="16"/>
                <w:szCs w:val="16"/>
              </w:rPr>
            </w:pPr>
          </w:p>
        </w:tc>
        <w:tc>
          <w:tcPr>
            <w:tcW w:w="889" w:type="dxa"/>
            <w:gridSpan w:val="2"/>
          </w:tcPr>
          <w:p w:rsidR="00D20391" w:rsidRPr="00B138F3" w:rsidRDefault="00D20391" w:rsidP="002A0E5C">
            <w:pPr>
              <w:widowControl w:val="0"/>
              <w:jc w:val="center"/>
              <w:rPr>
                <w:rFonts w:ascii="GHEA Grapalat" w:hAnsi="GHEA Grapalat"/>
                <w:sz w:val="16"/>
                <w:szCs w:val="16"/>
              </w:rPr>
            </w:pPr>
          </w:p>
        </w:tc>
        <w:tc>
          <w:tcPr>
            <w:tcW w:w="889" w:type="dxa"/>
            <w:gridSpan w:val="2"/>
            <w:vAlign w:val="bottom"/>
          </w:tcPr>
          <w:p w:rsidR="00D20391" w:rsidRDefault="00D20391" w:rsidP="002A0E5C">
            <w:pPr>
              <w:jc w:val="right"/>
              <w:rPr>
                <w:rFonts w:ascii="Calibri" w:hAnsi="Calibri" w:cs="Calibri"/>
                <w:color w:val="000000"/>
                <w:sz w:val="22"/>
                <w:szCs w:val="22"/>
              </w:rPr>
            </w:pPr>
          </w:p>
        </w:tc>
      </w:tr>
    </w:tbl>
    <w:p w:rsidR="00071D1C" w:rsidRPr="00B138F3" w:rsidRDefault="00071D1C" w:rsidP="00CE4819">
      <w:pPr>
        <w:widowControl w:val="0"/>
        <w:spacing w:after="160"/>
        <w:jc w:val="right"/>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br w:type="page"/>
      </w:r>
      <w:r w:rsidR="00CE4819" w:rsidRPr="00B138F3">
        <w:rPr>
          <w:rFonts w:ascii="GHEA Grapalat" w:hAnsi="GHEA Grapalat"/>
        </w:rPr>
        <w:lastRenderedPageBreak/>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500" w:rsidRDefault="00B64500">
      <w:r>
        <w:separator/>
      </w:r>
    </w:p>
  </w:endnote>
  <w:endnote w:type="continuationSeparator" w:id="0">
    <w:p w:rsidR="00B64500" w:rsidRDefault="00B64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DA19FC" w:rsidRPr="00C861E9" w:rsidRDefault="00643E4D">
        <w:pPr>
          <w:pStyle w:val="Footer"/>
          <w:jc w:val="center"/>
          <w:rPr>
            <w:rFonts w:ascii="GHEA Grapalat" w:hAnsi="GHEA Grapalat"/>
            <w:sz w:val="24"/>
            <w:szCs w:val="24"/>
          </w:rPr>
        </w:pPr>
        <w:r w:rsidRPr="00C861E9">
          <w:rPr>
            <w:rFonts w:ascii="GHEA Grapalat" w:hAnsi="GHEA Grapalat"/>
            <w:sz w:val="24"/>
            <w:szCs w:val="24"/>
          </w:rPr>
          <w:fldChar w:fldCharType="begin"/>
        </w:r>
        <w:r w:rsidR="00DA19FC"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E7DB8">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500" w:rsidRDefault="00B64500">
      <w:r>
        <w:separator/>
      </w:r>
    </w:p>
  </w:footnote>
  <w:footnote w:type="continuationSeparator" w:id="0">
    <w:p w:rsidR="00B64500" w:rsidRDefault="00B64500">
      <w:r>
        <w:continuationSeparator/>
      </w:r>
    </w:p>
  </w:footnote>
  <w:footnote w:id="1">
    <w:p w:rsidR="00DA19FC" w:rsidRPr="008842CE" w:rsidRDefault="00DA19F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DA19FC" w:rsidRPr="008842CE" w:rsidRDefault="00DA19FC" w:rsidP="008842CE">
      <w:pPr>
        <w:pStyle w:val="FootnoteText"/>
        <w:widowControl w:val="0"/>
        <w:jc w:val="both"/>
        <w:rPr>
          <w:rFonts w:ascii="GHEA Grapalat" w:hAnsi="GHEA Grapalat" w:cs="Sylfaen"/>
          <w:lang w:val="af-ZA"/>
        </w:rPr>
      </w:pPr>
      <w:r w:rsidRPr="008842CE">
        <w:rPr>
          <w:rStyle w:val="FootnoteReference"/>
          <w:rFonts w:ascii="GHEA Grapalat" w:hAnsi="GHEA Grapalat"/>
          <w:spacing w:val="-6"/>
        </w:rPr>
        <w:footnoteRef/>
      </w:r>
      <w:r w:rsidRPr="008842CE">
        <w:rPr>
          <w:rStyle w:val="FootnoteReference"/>
          <w:rFonts w:ascii="GHEA Grapalat" w:hAnsi="GHEA Grapalat"/>
          <w:spacing w:val="-6"/>
        </w:rPr>
        <w:t xml:space="preserve"> </w:t>
      </w:r>
      <w:r w:rsidRPr="008842CE">
        <w:rPr>
          <w:rFonts w:ascii="GHEA Grapalat" w:hAnsi="GHEA Grapalat"/>
          <w:i/>
          <w:spacing w:val="-6"/>
        </w:rPr>
        <w:t>Указанная в скобках фраза исключается, если за предоставление приглашения не</w:t>
      </w:r>
      <w:r w:rsidRPr="00D5443D">
        <w:rPr>
          <w:rFonts w:ascii="Courier New" w:hAnsi="Courier New" w:cs="Courier New"/>
          <w:i/>
          <w:spacing w:val="-6"/>
        </w:rPr>
        <w:t xml:space="preserve"> </w:t>
      </w:r>
      <w:r w:rsidRPr="008842CE">
        <w:rPr>
          <w:rFonts w:ascii="GHEA Grapalat" w:hAnsi="GHEA Grapalat"/>
          <w:i/>
          <w:spacing w:val="-6"/>
        </w:rPr>
        <w:t xml:space="preserve">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3">
    <w:p w:rsidR="00DA19FC" w:rsidRPr="00541313" w:rsidRDefault="00DA19F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DA19FC" w:rsidRDefault="00DA19F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DA19FC" w:rsidRDefault="00DA19FC"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DA19FC" w:rsidRDefault="00DA19F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DA19FC" w:rsidRPr="00D3436F" w:rsidRDefault="00DA19F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DA19FC" w:rsidRPr="008842CE" w:rsidRDefault="00DA19FC" w:rsidP="001831C4">
      <w:pPr>
        <w:pStyle w:val="FootnoteText"/>
        <w:widowControl w:val="0"/>
        <w:jc w:val="both"/>
        <w:rPr>
          <w:rFonts w:ascii="GHEA Grapalat" w:hAnsi="GHEA Grapalat"/>
          <w:lang w:val="af-ZA"/>
        </w:rPr>
      </w:pPr>
    </w:p>
    <w:p w:rsidR="00DA19FC" w:rsidRPr="008842CE" w:rsidRDefault="00DA19FC" w:rsidP="008842CE">
      <w:pPr>
        <w:pStyle w:val="FootnoteText"/>
        <w:widowControl w:val="0"/>
        <w:jc w:val="both"/>
        <w:rPr>
          <w:rFonts w:ascii="GHEA Grapalat" w:hAnsi="GHEA Grapalat"/>
          <w:lang w:val="af-ZA"/>
        </w:rPr>
      </w:pPr>
    </w:p>
  </w:footnote>
  <w:footnote w:id="4">
    <w:p w:rsidR="00DA19FC" w:rsidRPr="00CD6B60" w:rsidRDefault="00DA19F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DA19FC" w:rsidRPr="00CD6B60" w:rsidRDefault="00DA19F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A19FC" w:rsidRPr="00CD6B60" w:rsidRDefault="00DA19F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A19FC" w:rsidRPr="00CD6B60" w:rsidRDefault="00DA19F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DA19FC" w:rsidRDefault="00DA19FC"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DA19FC" w:rsidRDefault="00DA19FC"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DA19FC" w:rsidRPr="009E2596" w:rsidRDefault="00DA19FC"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6">
    <w:p w:rsidR="00DA19FC" w:rsidRPr="0049623A" w:rsidDel="00932115" w:rsidRDefault="00DA19FC" w:rsidP="00AF1F59">
      <w:pPr>
        <w:pStyle w:val="FootnoteText"/>
        <w:jc w:val="both"/>
        <w:rPr>
          <w:del w:id="1"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7">
    <w:p w:rsidR="00DA19FC" w:rsidRPr="00D3436F" w:rsidRDefault="00DA19F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A19FC" w:rsidRPr="000811C1" w:rsidRDefault="00DA19FC">
      <w:pPr>
        <w:pStyle w:val="FootnoteText"/>
        <w:rPr>
          <w:rFonts w:asciiTheme="minorHAnsi" w:hAnsiTheme="minorHAnsi"/>
        </w:rPr>
      </w:pPr>
    </w:p>
  </w:footnote>
  <w:footnote w:id="8">
    <w:p w:rsidR="00DA19FC" w:rsidRPr="002C2499" w:rsidRDefault="00DA19FC"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DA19FC" w:rsidRPr="000811C1" w:rsidRDefault="00DA19FC">
      <w:pPr>
        <w:pStyle w:val="FootnoteText"/>
        <w:rPr>
          <w:rFonts w:asciiTheme="minorHAnsi" w:hAnsiTheme="minorHAnsi"/>
        </w:rPr>
      </w:pPr>
    </w:p>
  </w:footnote>
  <w:footnote w:id="9">
    <w:p w:rsidR="00DA19FC" w:rsidRPr="00FE2AA4" w:rsidRDefault="00DA19FC">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10">
    <w:p w:rsidR="00DA19FC" w:rsidRPr="008842CE" w:rsidRDefault="00DA19FC"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A19FC" w:rsidRPr="000811C1" w:rsidRDefault="00DA19FC">
      <w:pPr>
        <w:pStyle w:val="FootnoteText"/>
        <w:rPr>
          <w:lang w:val="af-ZA"/>
        </w:rPr>
      </w:pPr>
    </w:p>
  </w:footnote>
  <w:footnote w:id="11">
    <w:p w:rsidR="00DA19FC" w:rsidRPr="002227A9" w:rsidRDefault="00DA19FC"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DA19FC" w:rsidRPr="00636142" w:rsidRDefault="00DA19FC" w:rsidP="00636142">
      <w:pPr>
        <w:pStyle w:val="FootnoteText"/>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rsidR="00DA19FC" w:rsidRPr="00636142" w:rsidRDefault="00DA19FC"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DA19FC" w:rsidRPr="0092041F" w:rsidRDefault="00DA19FC"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DA19FC" w:rsidRPr="0092041F" w:rsidRDefault="00DA19FC" w:rsidP="00C67FAB">
      <w:pPr>
        <w:pStyle w:val="FootnoteText"/>
        <w:jc w:val="both"/>
        <w:rPr>
          <w:rFonts w:ascii="GHEA Grapalat" w:hAnsi="GHEA Grapalat"/>
          <w:i/>
        </w:rPr>
      </w:pPr>
    </w:p>
  </w:footnote>
  <w:footnote w:id="12">
    <w:p w:rsidR="00DA19FC" w:rsidRPr="00511966" w:rsidRDefault="00DA19FC" w:rsidP="00C67FAB">
      <w:pPr>
        <w:pStyle w:val="FootnoteText"/>
        <w:jc w:val="both"/>
        <w:rPr>
          <w:rFonts w:ascii="GHEA Grapalat" w:hAnsi="GHEA Grapalat"/>
          <w:i/>
        </w:rPr>
      </w:pPr>
      <w:r w:rsidRPr="00C67FAB">
        <w:rPr>
          <w:rStyle w:val="FootnoteReference"/>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3">
    <w:p w:rsidR="00DA19FC" w:rsidRPr="008E4439" w:rsidRDefault="00DA19FC"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A19FC" w:rsidRPr="000811C1" w:rsidRDefault="00DA19FC" w:rsidP="0027573B">
      <w:pPr>
        <w:pStyle w:val="FootnoteText"/>
        <w:rPr>
          <w:rFonts w:ascii="Sylfaen" w:hAnsi="Sylfaen"/>
          <w:sz w:val="18"/>
          <w:szCs w:val="18"/>
        </w:rPr>
      </w:pPr>
    </w:p>
  </w:footnote>
  <w:footnote w:id="14">
    <w:p w:rsidR="00DA19FC" w:rsidRPr="00A31673" w:rsidRDefault="00DA19FC">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DA19FC" w:rsidRPr="00DE7706" w:rsidRDefault="00DA19FC">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rsidR="00DA19FC" w:rsidRDefault="00DA19FC"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A19FC" w:rsidRDefault="00DA19FC" w:rsidP="006B3E56">
      <w:pPr>
        <w:pStyle w:val="FootnoteText"/>
        <w:rPr>
          <w:rFonts w:asciiTheme="minorHAnsi" w:hAnsiTheme="minorHAnsi"/>
          <w:lang w:val="af-ZA"/>
        </w:rPr>
      </w:pPr>
    </w:p>
  </w:footnote>
  <w:footnote w:id="17">
    <w:p w:rsidR="00DA19FC" w:rsidRPr="00D3436F" w:rsidRDefault="00DA19F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A19FC" w:rsidRPr="00D3436F" w:rsidRDefault="00DA19FC">
      <w:pPr>
        <w:pStyle w:val="FootnoteText"/>
        <w:rPr>
          <w:lang w:val="es-ES"/>
        </w:rPr>
      </w:pPr>
    </w:p>
  </w:footnote>
  <w:footnote w:id="18">
    <w:p w:rsidR="00DA19FC" w:rsidRPr="008842CE" w:rsidRDefault="00DA19FC" w:rsidP="003D2FE2">
      <w:pPr>
        <w:pStyle w:val="FootnoteText"/>
        <w:jc w:val="both"/>
      </w:pPr>
    </w:p>
  </w:footnote>
  <w:footnote w:id="19">
    <w:p w:rsidR="00DA19FC" w:rsidRPr="008842CE" w:rsidRDefault="00DA19FC" w:rsidP="000A214C">
      <w:pPr>
        <w:pStyle w:val="FootnoteText"/>
        <w:jc w:val="both"/>
      </w:pPr>
    </w:p>
  </w:footnote>
  <w:footnote w:id="20">
    <w:p w:rsidR="00DA19FC" w:rsidRPr="00D3436F" w:rsidRDefault="00DA19FC"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1">
    <w:p w:rsidR="00DA19FC" w:rsidRPr="008842CE" w:rsidRDefault="00DA19FC"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A19FC" w:rsidRPr="00D3436F" w:rsidRDefault="00DA19FC">
      <w:pPr>
        <w:pStyle w:val="FootnoteText"/>
        <w:rPr>
          <w:lang w:val="hy-AM"/>
        </w:rPr>
      </w:pPr>
    </w:p>
  </w:footnote>
  <w:footnote w:id="22">
    <w:p w:rsidR="00DA19FC" w:rsidRPr="008842CE" w:rsidRDefault="00DA19FC"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A19FC" w:rsidRPr="00E85250" w:rsidRDefault="00DA19FC" w:rsidP="00D90640">
      <w:pPr>
        <w:widowControl w:val="0"/>
        <w:spacing w:after="160" w:line="360" w:lineRule="auto"/>
        <w:ind w:firstLine="709"/>
        <w:jc w:val="both"/>
        <w:rPr>
          <w:rFonts w:ascii="GHEA Grapalat" w:hAnsi="GHEA Grapalat"/>
          <w:lang w:val="hy-AM"/>
        </w:rPr>
      </w:pPr>
    </w:p>
    <w:p w:rsidR="00DA19FC" w:rsidRPr="00D3436F" w:rsidRDefault="00DA19FC">
      <w:pPr>
        <w:pStyle w:val="FootnoteText"/>
        <w:rPr>
          <w:lang w:val="hy-AM"/>
        </w:rPr>
      </w:pPr>
    </w:p>
  </w:footnote>
  <w:footnote w:id="23">
    <w:p w:rsidR="00DA19FC" w:rsidRPr="00402BC3" w:rsidRDefault="00DA19FC"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A19FC" w:rsidRPr="00552088" w:rsidRDefault="00DA19FC"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A19FC" w:rsidRPr="00D3436F" w:rsidRDefault="00DA19FC">
      <w:pPr>
        <w:pStyle w:val="FootnoteText"/>
        <w:rPr>
          <w:lang w:val="hy-AM"/>
        </w:rPr>
      </w:pPr>
    </w:p>
  </w:footnote>
  <w:footnote w:id="24">
    <w:p w:rsidR="00DA19FC" w:rsidRPr="008842CE" w:rsidRDefault="00DA19FC"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A19FC" w:rsidRPr="00D3436F" w:rsidRDefault="00DA19FC">
      <w:pPr>
        <w:pStyle w:val="FootnoteText"/>
        <w:rPr>
          <w:lang w:val="hy-AM"/>
        </w:rPr>
      </w:pPr>
    </w:p>
  </w:footnote>
  <w:footnote w:id="25">
    <w:p w:rsidR="00DA19FC" w:rsidRPr="00D3436F" w:rsidRDefault="00DA19FC"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rsidR="00DA19FC" w:rsidRPr="008842CE" w:rsidRDefault="00DA19FC"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A19FC" w:rsidRPr="00D3436F" w:rsidRDefault="00DA19FC">
      <w:pPr>
        <w:pStyle w:val="FootnoteText"/>
        <w:rPr>
          <w:lang w:val="hy-AM"/>
        </w:rPr>
      </w:pPr>
    </w:p>
  </w:footnote>
  <w:footnote w:id="27">
    <w:p w:rsidR="00DA19FC" w:rsidRPr="008842CE" w:rsidRDefault="00DA19FC"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DA19FC" w:rsidRPr="008842CE" w:rsidRDefault="00DA19FC"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A19FC" w:rsidRPr="00D3436F" w:rsidRDefault="00DA19FC">
      <w:pPr>
        <w:pStyle w:val="FootnoteText"/>
        <w:rPr>
          <w:lang w:val="hy-AM"/>
        </w:rPr>
      </w:pPr>
    </w:p>
  </w:footnote>
  <w:footnote w:id="28">
    <w:p w:rsidR="00DA19FC" w:rsidRPr="00E861BF" w:rsidRDefault="00DA19FC"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9">
    <w:p w:rsidR="00DA19FC" w:rsidRDefault="00DA19FC"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DA19FC" w:rsidRPr="00E861BF" w:rsidRDefault="00DA19FC"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0">
    <w:p w:rsidR="00DA19FC" w:rsidRDefault="00DA19FC"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w:t>
      </w:r>
    </w:p>
    <w:p w:rsidR="00DA19FC" w:rsidRPr="00E861BF" w:rsidRDefault="00DA19FC" w:rsidP="008842CE">
      <w:pPr>
        <w:pStyle w:val="FootnoteText"/>
        <w:widowControl w:val="0"/>
        <w:jc w:val="both"/>
        <w:rPr>
          <w:rFonts w:ascii="GHEA Grapalat" w:hAnsi="GHEA Grapalat"/>
          <w:i/>
        </w:rPr>
      </w:pPr>
      <w:r w:rsidRPr="008842CE">
        <w:rPr>
          <w:rFonts w:ascii="GHEA Grapalat" w:hAnsi="GHEA Grapalat"/>
          <w:i/>
        </w:rPr>
        <w:t>я вступления в силу заключаемого между сторонами соглашения в случае предусмотрения финансовых средств.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13E"/>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473"/>
    <w:rsid w:val="00110534"/>
    <w:rsid w:val="00110ACE"/>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D7E72"/>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E7DB8"/>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578"/>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3E4D"/>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9D7"/>
    <w:rsid w:val="00721CBC"/>
    <w:rsid w:val="00722665"/>
    <w:rsid w:val="00723462"/>
    <w:rsid w:val="00723E02"/>
    <w:rsid w:val="007248D6"/>
    <w:rsid w:val="007248F1"/>
    <w:rsid w:val="0072587C"/>
    <w:rsid w:val="00725ED3"/>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BF5"/>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57F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419"/>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5FF"/>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734"/>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500"/>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47A"/>
    <w:rsid w:val="00C816CA"/>
    <w:rsid w:val="00C81FE2"/>
    <w:rsid w:val="00C82BD2"/>
    <w:rsid w:val="00C83D8F"/>
    <w:rsid w:val="00C84419"/>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819"/>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039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70D2"/>
    <w:rsid w:val="00D976EB"/>
    <w:rsid w:val="00DA0948"/>
    <w:rsid w:val="00DA0A4E"/>
    <w:rsid w:val="00DA0F94"/>
    <w:rsid w:val="00DA0FDD"/>
    <w:rsid w:val="00DA19FC"/>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36C"/>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Заголовок 1 Знак"/>
    <w:link w:val="Heading1"/>
    <w:rsid w:val="00096865"/>
    <w:rPr>
      <w:rFonts w:ascii="Arial Armenian" w:hAnsi="Arial Armenian"/>
      <w:sz w:val="28"/>
      <w:lang w:val="ru-RU" w:eastAsia="ru-RU" w:bidi="ru-RU"/>
    </w:rPr>
  </w:style>
  <w:style w:type="character" w:customStyle="1" w:styleId="Heading3Char">
    <w:name w:val="Заголовок 3 Знак"/>
    <w:link w:val="Heading3"/>
    <w:rsid w:val="00096865"/>
    <w:rPr>
      <w:rFonts w:ascii="Arial LatArm" w:hAnsi="Arial LatArm"/>
      <w:i/>
      <w:lang w:val="ru-RU" w:eastAsia="ru-RU" w:bidi="ru-RU"/>
    </w:rPr>
  </w:style>
  <w:style w:type="character" w:customStyle="1" w:styleId="Heading7Char">
    <w:name w:val="Заголовок 7 Знак"/>
    <w:link w:val="Heading7"/>
    <w:rsid w:val="00096865"/>
    <w:rPr>
      <w:rFonts w:ascii="Times Armenian" w:hAnsi="Times Armenian"/>
      <w:b/>
      <w:lang w:val="ru-RU" w:eastAsia="ru-RU" w:bidi="ru-RU"/>
    </w:rPr>
  </w:style>
  <w:style w:type="character" w:customStyle="1" w:styleId="Heading8Char">
    <w:name w:val="Заголовок 8 Знак"/>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Основной текст с отступом Знак"/>
    <w:aliases w:val=" Char Знак, Char Char Char Char Знак,Char Char Char Char Знак"/>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Нижний колонтитул Знак"/>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Текст выноски Знак"/>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Основной текст Знак"/>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Название Знак"/>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Заголовок 2 Знак"/>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Заголовок 4 Знак"/>
    <w:link w:val="Heading4"/>
    <w:rsid w:val="007602A3"/>
    <w:rPr>
      <w:rFonts w:ascii="Arial LatArm" w:hAnsi="Arial LatArm"/>
      <w:i/>
      <w:sz w:val="18"/>
      <w:lang w:val="ru-RU" w:eastAsia="ru-RU" w:bidi="ru-RU"/>
    </w:rPr>
  </w:style>
  <w:style w:type="character" w:customStyle="1" w:styleId="Heading5Char">
    <w:name w:val="Заголовок 5 Знак"/>
    <w:link w:val="Heading5"/>
    <w:rsid w:val="007602A3"/>
    <w:rPr>
      <w:rFonts w:ascii="Arial LatArm" w:hAnsi="Arial LatArm"/>
      <w:b/>
      <w:sz w:val="26"/>
      <w:lang w:val="ru-RU" w:eastAsia="ru-RU" w:bidi="ru-RU"/>
    </w:rPr>
  </w:style>
  <w:style w:type="character" w:customStyle="1" w:styleId="Heading6Char">
    <w:name w:val="Заголовок 6 Знак"/>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Заголовок 9 Знак"/>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Основной текст с отступом 2 Знак"/>
    <w:link w:val="BodyTextIndent2"/>
    <w:rsid w:val="007602A3"/>
    <w:rPr>
      <w:rFonts w:ascii="Baltica" w:hAnsi="Baltica"/>
      <w:lang w:val="ru-RU" w:eastAsia="ru-RU" w:bidi="ru-RU"/>
    </w:rPr>
  </w:style>
  <w:style w:type="character" w:customStyle="1" w:styleId="BodyText2Char">
    <w:name w:val="Основной текст 2 Знак"/>
    <w:link w:val="BodyText2"/>
    <w:rsid w:val="007602A3"/>
    <w:rPr>
      <w:rFonts w:ascii="Arial LatArm" w:hAnsi="Arial LatArm"/>
      <w:lang w:val="ru-RU" w:eastAsia="ru-RU" w:bidi="ru-RU"/>
    </w:rPr>
  </w:style>
  <w:style w:type="character" w:customStyle="1" w:styleId="HeaderChar">
    <w:name w:val="Верхний колонтитул Знак"/>
    <w:link w:val="Header"/>
    <w:rsid w:val="007602A3"/>
    <w:rPr>
      <w:lang w:val="ru-RU" w:eastAsia="ru-RU" w:bidi="ru-RU"/>
    </w:rPr>
  </w:style>
  <w:style w:type="character" w:customStyle="1" w:styleId="BodyText3Char">
    <w:name w:val="Основной текст 3 Знак"/>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Текст сноски Знак"/>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Абзац списка Знак"/>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Основной текст с отступом 3 Знак"/>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E1D2B-6EFB-4408-AE5A-F0EBF765F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1590</TotalTime>
  <Pages>1</Pages>
  <Words>26170</Words>
  <Characters>149175</Characters>
  <Application>Microsoft Office Word</Application>
  <DocSecurity>0</DocSecurity>
  <Lines>1243</Lines>
  <Paragraphs>349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174996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798</cp:revision>
  <cp:lastPrinted>2018-02-16T07:12:00Z</cp:lastPrinted>
  <dcterms:created xsi:type="dcterms:W3CDTF">2019-10-28T07:04:00Z</dcterms:created>
  <dcterms:modified xsi:type="dcterms:W3CDTF">2024-11-04T09:10:00Z</dcterms:modified>
</cp:coreProperties>
</file>